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0785C" w14:textId="77777777" w:rsidR="00323FCA" w:rsidRPr="00323FCA" w:rsidRDefault="00323FCA" w:rsidP="00323FCA">
      <w:pPr>
        <w:jc w:val="right"/>
      </w:pPr>
      <w:r w:rsidRPr="00323FCA">
        <w:t>EELNÕU</w:t>
      </w:r>
    </w:p>
    <w:p w14:paraId="3E86393D" w14:textId="35C78423" w:rsidR="00323FCA" w:rsidRPr="00323FCA" w:rsidRDefault="00FA6656" w:rsidP="00323FCA">
      <w:pPr>
        <w:jc w:val="right"/>
      </w:pPr>
      <w:r>
        <w:t>1</w:t>
      </w:r>
      <w:r w:rsidR="00780AD7">
        <w:t>2</w:t>
      </w:r>
      <w:r w:rsidR="00323FCA" w:rsidRPr="00323FCA">
        <w:t>.</w:t>
      </w:r>
      <w:r w:rsidR="009D3ACE">
        <w:t>01</w:t>
      </w:r>
      <w:r w:rsidR="00323FCA" w:rsidRPr="00323FCA">
        <w:t>.202</w:t>
      </w:r>
      <w:r w:rsidR="009D3ACE">
        <w:t>4</w:t>
      </w:r>
    </w:p>
    <w:p w14:paraId="3E4EAE81" w14:textId="77777777" w:rsidR="00323FCA" w:rsidRPr="00323FCA" w:rsidRDefault="00323FCA" w:rsidP="00323FCA">
      <w:pPr>
        <w:rPr>
          <w:b/>
        </w:rPr>
      </w:pPr>
    </w:p>
    <w:p w14:paraId="5DA7425C" w14:textId="77777777" w:rsidR="00323FCA" w:rsidRDefault="00323FCA" w:rsidP="00323FCA">
      <w:pPr>
        <w:jc w:val="center"/>
        <w:rPr>
          <w:b/>
          <w:sz w:val="32"/>
          <w:szCs w:val="32"/>
        </w:rPr>
      </w:pPr>
      <w:r>
        <w:rPr>
          <w:b/>
          <w:sz w:val="32"/>
          <w:szCs w:val="32"/>
        </w:rPr>
        <w:t>Isikut tõendavate dokumentide seaduse</w:t>
      </w:r>
      <w:r w:rsidRPr="00323FCA">
        <w:rPr>
          <w:b/>
          <w:sz w:val="32"/>
          <w:szCs w:val="32"/>
        </w:rPr>
        <w:t xml:space="preserve"> muutmise ja </w:t>
      </w:r>
    </w:p>
    <w:p w14:paraId="6B89606E" w14:textId="6C38E49D" w:rsidR="00323FCA" w:rsidRPr="00323FCA" w:rsidRDefault="00323FCA" w:rsidP="00323FCA">
      <w:pPr>
        <w:jc w:val="center"/>
        <w:rPr>
          <w:b/>
          <w:sz w:val="32"/>
          <w:szCs w:val="32"/>
        </w:rPr>
      </w:pPr>
      <w:r w:rsidRPr="00323FCA">
        <w:rPr>
          <w:b/>
          <w:sz w:val="32"/>
          <w:szCs w:val="32"/>
        </w:rPr>
        <w:t>sellega seonduvalt teiste seaduste muutmise seadus</w:t>
      </w:r>
    </w:p>
    <w:p w14:paraId="4CABEE82" w14:textId="77777777" w:rsidR="00323FCA" w:rsidRPr="00323FCA" w:rsidRDefault="00323FCA" w:rsidP="00323FCA"/>
    <w:p w14:paraId="7AE9D76D" w14:textId="08000EE6" w:rsidR="00323FCA" w:rsidRPr="00323FCA" w:rsidRDefault="00323FCA" w:rsidP="00323FCA">
      <w:pPr>
        <w:rPr>
          <w:b/>
          <w:bCs/>
        </w:rPr>
      </w:pPr>
      <w:r w:rsidRPr="00323FCA">
        <w:rPr>
          <w:b/>
          <w:bCs/>
        </w:rPr>
        <w:t xml:space="preserve">§ 1. </w:t>
      </w:r>
      <w:r>
        <w:rPr>
          <w:b/>
          <w:bCs/>
        </w:rPr>
        <w:t xml:space="preserve">Isikut tõendavate dokumentide seaduse </w:t>
      </w:r>
      <w:r w:rsidRPr="00323FCA">
        <w:rPr>
          <w:b/>
          <w:bCs/>
        </w:rPr>
        <w:t>muutmine</w:t>
      </w:r>
    </w:p>
    <w:p w14:paraId="77FA6781" w14:textId="77777777" w:rsidR="00323FCA" w:rsidRPr="00323FCA" w:rsidRDefault="00323FCA" w:rsidP="00323FCA"/>
    <w:p w14:paraId="5C61CA41" w14:textId="68DD7BB5" w:rsidR="00323FCA" w:rsidRPr="00323FCA" w:rsidRDefault="00323FCA" w:rsidP="00BD4A84">
      <w:pPr>
        <w:jc w:val="both"/>
      </w:pPr>
      <w:r>
        <w:t xml:space="preserve">Isikut tõendavate dokumentide </w:t>
      </w:r>
      <w:r w:rsidRPr="00323FCA">
        <w:t>seaduses tehakse järgmised muudatused:</w:t>
      </w:r>
    </w:p>
    <w:p w14:paraId="2E990C56" w14:textId="77777777" w:rsidR="00323FCA" w:rsidRPr="00323FCA" w:rsidRDefault="00323FCA" w:rsidP="00BD4A84">
      <w:pPr>
        <w:jc w:val="both"/>
      </w:pPr>
    </w:p>
    <w:p w14:paraId="5E54E13F" w14:textId="6D2CB514" w:rsidR="003534A1" w:rsidRDefault="004937D5" w:rsidP="00BD4A84">
      <w:pPr>
        <w:jc w:val="both"/>
      </w:pPr>
      <w:r>
        <w:rPr>
          <w:b/>
          <w:bCs/>
        </w:rPr>
        <w:t>1</w:t>
      </w:r>
      <w:r w:rsidR="003534A1" w:rsidRPr="003534A1">
        <w:rPr>
          <w:b/>
          <w:bCs/>
        </w:rPr>
        <w:t>)</w:t>
      </w:r>
      <w:r w:rsidR="003534A1">
        <w:t xml:space="preserve"> paragrahvi </w:t>
      </w:r>
      <w:bookmarkStart w:id="0" w:name="_Hlk149077381"/>
      <w:r w:rsidR="003534A1">
        <w:t>3</w:t>
      </w:r>
      <w:r w:rsidR="003534A1" w:rsidRPr="003534A1">
        <w:rPr>
          <w:vertAlign w:val="superscript"/>
        </w:rPr>
        <w:t>1</w:t>
      </w:r>
      <w:r w:rsidR="003534A1">
        <w:t xml:space="preserve"> pealkirjas</w:t>
      </w:r>
      <w:r w:rsidR="00705E08">
        <w:t>,</w:t>
      </w:r>
      <w:r w:rsidR="003534A1">
        <w:t xml:space="preserve"> lõigetes 1</w:t>
      </w:r>
      <w:r w:rsidR="002447C2" w:rsidRPr="002447C2">
        <w:t>–</w:t>
      </w:r>
      <w:r w:rsidR="003534A1">
        <w:t xml:space="preserve">3 </w:t>
      </w:r>
      <w:r w:rsidR="005D52E4">
        <w:t>ning</w:t>
      </w:r>
      <w:r w:rsidR="003534A1">
        <w:t xml:space="preserve"> </w:t>
      </w:r>
      <w:r w:rsidR="00705E08">
        <w:t xml:space="preserve">lõike </w:t>
      </w:r>
      <w:r w:rsidR="003534A1">
        <w:t>5</w:t>
      </w:r>
      <w:r w:rsidR="00705E08">
        <w:t xml:space="preserve"> esimeses ja teises lauses</w:t>
      </w:r>
      <w:r w:rsidR="003534A1">
        <w:t xml:space="preserve">, </w:t>
      </w:r>
      <w:r w:rsidR="005D52E4">
        <w:t>§ 4</w:t>
      </w:r>
      <w:r w:rsidR="005D52E4" w:rsidRPr="005D52E4">
        <w:rPr>
          <w:vertAlign w:val="superscript"/>
        </w:rPr>
        <w:t>1</w:t>
      </w:r>
      <w:r w:rsidR="00705E08">
        <w:t xml:space="preserve"> tekstis</w:t>
      </w:r>
      <w:r w:rsidR="005D52E4">
        <w:t>, § 9</w:t>
      </w:r>
      <w:r w:rsidR="005D52E4" w:rsidRPr="005D52E4">
        <w:rPr>
          <w:vertAlign w:val="superscript"/>
        </w:rPr>
        <w:t>5</w:t>
      </w:r>
      <w:r w:rsidR="005D52E4">
        <w:t xml:space="preserve"> lõigetes 1 ja 2, § 11</w:t>
      </w:r>
      <w:r w:rsidR="005D52E4" w:rsidRPr="005D52E4">
        <w:rPr>
          <w:vertAlign w:val="superscript"/>
        </w:rPr>
        <w:t>4</w:t>
      </w:r>
      <w:r w:rsidR="005D52E4">
        <w:t xml:space="preserve"> lõikes 6, § 11</w:t>
      </w:r>
      <w:r w:rsidR="005D52E4" w:rsidRPr="005D52E4">
        <w:rPr>
          <w:vertAlign w:val="superscript"/>
        </w:rPr>
        <w:t>6</w:t>
      </w:r>
      <w:r w:rsidR="005D52E4">
        <w:t xml:space="preserve"> lõikes 10</w:t>
      </w:r>
      <w:r w:rsidR="00EC17C7">
        <w:t>, § 12</w:t>
      </w:r>
      <w:r w:rsidR="00EC17C7" w:rsidRPr="00EC17C7">
        <w:rPr>
          <w:vertAlign w:val="superscript"/>
        </w:rPr>
        <w:t>1</w:t>
      </w:r>
      <w:r w:rsidR="00EC17C7">
        <w:t xml:space="preserve"> lõikes 9, § 15</w:t>
      </w:r>
      <w:r w:rsidR="00EC17C7" w:rsidRPr="00EC17C7">
        <w:rPr>
          <w:vertAlign w:val="superscript"/>
        </w:rPr>
        <w:t>2</w:t>
      </w:r>
      <w:r w:rsidR="00EC17C7">
        <w:t xml:space="preserve"> lõigetes </w:t>
      </w:r>
      <w:r w:rsidR="00262925">
        <w:t>2</w:t>
      </w:r>
      <w:r w:rsidR="00EC17C7">
        <w:t xml:space="preserve"> ja 6</w:t>
      </w:r>
      <w:r w:rsidR="00062EA2">
        <w:t xml:space="preserve"> ning § 20</w:t>
      </w:r>
      <w:r w:rsidR="00062EA2" w:rsidRPr="00062EA2">
        <w:rPr>
          <w:vertAlign w:val="superscript"/>
        </w:rPr>
        <w:t>15</w:t>
      </w:r>
      <w:r w:rsidR="00062EA2">
        <w:t xml:space="preserve"> lõikes 2 </w:t>
      </w:r>
      <w:bookmarkEnd w:id="0"/>
      <w:r w:rsidR="00062EA2">
        <w:t>a</w:t>
      </w:r>
      <w:r w:rsidR="003534A1">
        <w:t>sendatakse sõnad „isikut tõendav dokumen</w:t>
      </w:r>
      <w:r w:rsidR="00A347D0">
        <w:t>t</w:t>
      </w:r>
      <w:r w:rsidR="003534A1">
        <w:t>“ sõnaga „dokumen</w:t>
      </w:r>
      <w:r w:rsidR="00A347D0">
        <w:t>t</w:t>
      </w:r>
      <w:r w:rsidR="003534A1">
        <w:t>“</w:t>
      </w:r>
      <w:r w:rsidR="005D52E4">
        <w:t xml:space="preserve"> vastavas käändes</w:t>
      </w:r>
      <w:r w:rsidR="003534A1">
        <w:t>;</w:t>
      </w:r>
    </w:p>
    <w:p w14:paraId="51675F2C" w14:textId="77777777" w:rsidR="00EC17C7" w:rsidRDefault="00EC17C7" w:rsidP="00BD4A84">
      <w:pPr>
        <w:jc w:val="both"/>
        <w:rPr>
          <w:b/>
          <w:bCs/>
        </w:rPr>
      </w:pPr>
    </w:p>
    <w:p w14:paraId="4C17BB99" w14:textId="4D51AD04" w:rsidR="00493526" w:rsidRDefault="004937D5" w:rsidP="00BD4A84">
      <w:pPr>
        <w:jc w:val="both"/>
      </w:pPr>
      <w:r>
        <w:rPr>
          <w:b/>
          <w:bCs/>
        </w:rPr>
        <w:t>2</w:t>
      </w:r>
      <w:r w:rsidR="00493526" w:rsidRPr="00AF4472">
        <w:rPr>
          <w:b/>
          <w:bCs/>
        </w:rPr>
        <w:t>)</w:t>
      </w:r>
      <w:r w:rsidR="00493526" w:rsidRPr="00AF4472">
        <w:t xml:space="preserve"> paragrahvi </w:t>
      </w:r>
      <w:bookmarkStart w:id="1" w:name="_Hlk148963100"/>
      <w:r w:rsidR="00493526" w:rsidRPr="00AF4472">
        <w:t>3</w:t>
      </w:r>
      <w:r w:rsidR="00493526" w:rsidRPr="00AF4472">
        <w:rPr>
          <w:vertAlign w:val="superscript"/>
        </w:rPr>
        <w:t>1</w:t>
      </w:r>
      <w:r w:rsidR="00493526" w:rsidRPr="00AF4472">
        <w:t xml:space="preserve"> lõikest 3, § 20</w:t>
      </w:r>
      <w:r w:rsidR="00493526" w:rsidRPr="00AF4472">
        <w:rPr>
          <w:vertAlign w:val="superscript"/>
        </w:rPr>
        <w:t>6</w:t>
      </w:r>
      <w:r w:rsidR="00493526" w:rsidRPr="00AF4472">
        <w:t xml:space="preserve"> pealkirjast</w:t>
      </w:r>
      <w:r w:rsidR="00FF7D87">
        <w:t xml:space="preserve"> ning</w:t>
      </w:r>
      <w:r w:rsidR="00493526" w:rsidRPr="00AF4472">
        <w:t xml:space="preserve"> § 20</w:t>
      </w:r>
      <w:r w:rsidR="00493526" w:rsidRPr="00AF4472">
        <w:rPr>
          <w:vertAlign w:val="superscript"/>
        </w:rPr>
        <w:t>7</w:t>
      </w:r>
      <w:r w:rsidR="00493526" w:rsidRPr="00AF4472">
        <w:t xml:space="preserve"> pealkirjast, lõike 3 sissejuhatavast lauseosast ning lõigetest 4 ja 5 jäetakse välja sõnad „, kehtivuse peatamise“;</w:t>
      </w:r>
      <w:bookmarkEnd w:id="1"/>
    </w:p>
    <w:p w14:paraId="0DABB513" w14:textId="77777777" w:rsidR="00493526" w:rsidRPr="005E0ED9" w:rsidRDefault="00493526" w:rsidP="00BD4A84">
      <w:pPr>
        <w:jc w:val="both"/>
      </w:pPr>
    </w:p>
    <w:p w14:paraId="1537C7DD" w14:textId="5EE4CBB3" w:rsidR="00070A33" w:rsidRPr="005E0ED9" w:rsidRDefault="004937D5" w:rsidP="00BD4A84">
      <w:pPr>
        <w:jc w:val="both"/>
      </w:pPr>
      <w:r>
        <w:rPr>
          <w:b/>
          <w:bCs/>
        </w:rPr>
        <w:t>3</w:t>
      </w:r>
      <w:r w:rsidR="00323FCA" w:rsidRPr="005E0ED9">
        <w:rPr>
          <w:b/>
          <w:bCs/>
        </w:rPr>
        <w:t>)</w:t>
      </w:r>
      <w:r w:rsidR="00323FCA" w:rsidRPr="005E0ED9">
        <w:t xml:space="preserve"> paragrahvi 5 lõike</w:t>
      </w:r>
      <w:r w:rsidR="00070A33" w:rsidRPr="005E0ED9">
        <w:t>d 1 ja 2 muudetakse ning sõnastatakse järgmiselt:</w:t>
      </w:r>
    </w:p>
    <w:p w14:paraId="32464A1F" w14:textId="17FB31BE" w:rsidR="00323FCA" w:rsidRPr="005E0ED9" w:rsidRDefault="00323FCA" w:rsidP="00BD4A84">
      <w:pPr>
        <w:jc w:val="both"/>
      </w:pPr>
    </w:p>
    <w:p w14:paraId="7EBB5267" w14:textId="77777777" w:rsidR="00070A33" w:rsidRPr="005E0ED9" w:rsidRDefault="00070A33" w:rsidP="00BD4A84">
      <w:pPr>
        <w:jc w:val="both"/>
      </w:pPr>
      <w:r w:rsidRPr="005E0ED9">
        <w:t xml:space="preserve">„(1) Eestis elaval Eesti kodanikul </w:t>
      </w:r>
      <w:bookmarkStart w:id="2" w:name="_Hlk149744309"/>
      <w:r w:rsidRPr="005E0ED9">
        <w:t>peab olema kehtiv isikutunnistus või Eesti kodaniku pass.</w:t>
      </w:r>
    </w:p>
    <w:bookmarkEnd w:id="2"/>
    <w:p w14:paraId="735542C2" w14:textId="77777777" w:rsidR="00070A33" w:rsidRPr="005E0ED9" w:rsidRDefault="00070A33" w:rsidP="00BD4A84">
      <w:pPr>
        <w:jc w:val="both"/>
      </w:pPr>
    </w:p>
    <w:p w14:paraId="6FBAEA5D" w14:textId="4466BC7F" w:rsidR="00070A33" w:rsidRPr="005E0ED9" w:rsidRDefault="00070A33" w:rsidP="00BD4A84">
      <w:pPr>
        <w:jc w:val="both"/>
      </w:pPr>
      <w:r w:rsidRPr="005E0ED9">
        <w:t>(2) Käesoleva paragrahvi lõikes 1 nimetatud dokumen</w:t>
      </w:r>
      <w:r w:rsidR="00C66EA5">
        <w:t>t</w:t>
      </w:r>
      <w:r w:rsidRPr="005E0ED9">
        <w:t xml:space="preserve">i ei </w:t>
      </w:r>
      <w:r w:rsidR="00C66EA5">
        <w:t>pea olema</w:t>
      </w:r>
      <w:r w:rsidRPr="005E0ED9">
        <w:t xml:space="preserve"> Eestis elaval alla 15</w:t>
      </w:r>
      <w:r w:rsidR="00C66EA5">
        <w:noBreakHyphen/>
      </w:r>
      <w:r w:rsidRPr="005E0ED9">
        <w:t>aastasel Eesti kodanikul.“;</w:t>
      </w:r>
    </w:p>
    <w:p w14:paraId="4D9654F6" w14:textId="77777777" w:rsidR="00323FCA" w:rsidRDefault="00323FCA" w:rsidP="00BD4A84">
      <w:pPr>
        <w:jc w:val="both"/>
      </w:pPr>
    </w:p>
    <w:p w14:paraId="339DFB89" w14:textId="1422D078" w:rsidR="00493526" w:rsidRDefault="004937D5" w:rsidP="00BD4A84">
      <w:pPr>
        <w:jc w:val="both"/>
      </w:pPr>
      <w:r>
        <w:rPr>
          <w:b/>
          <w:bCs/>
        </w:rPr>
        <w:t>4</w:t>
      </w:r>
      <w:r w:rsidR="00493526" w:rsidRPr="00B44BB4">
        <w:rPr>
          <w:b/>
          <w:bCs/>
        </w:rPr>
        <w:t>)</w:t>
      </w:r>
      <w:r w:rsidR="00493526">
        <w:t xml:space="preserve"> seaduse </w:t>
      </w:r>
      <w:bookmarkStart w:id="3" w:name="_Hlk148963202"/>
      <w:r w:rsidR="00493526">
        <w:t>3. peatüki pealkirjast jäetakse välja sõnad „</w:t>
      </w:r>
      <w:r w:rsidR="00493526" w:rsidRPr="00B53627">
        <w:t>sertifikaadi kehtivuse peatamine ja taastamine ning</w:t>
      </w:r>
      <w:r w:rsidR="00493526">
        <w:t>“;</w:t>
      </w:r>
      <w:bookmarkEnd w:id="3"/>
    </w:p>
    <w:p w14:paraId="4F56C60E" w14:textId="77777777" w:rsidR="003219B7" w:rsidRDefault="003219B7" w:rsidP="00BD4A84">
      <w:pPr>
        <w:jc w:val="both"/>
      </w:pPr>
    </w:p>
    <w:p w14:paraId="6BC20918" w14:textId="61A7666C" w:rsidR="003219B7" w:rsidRPr="0035312C" w:rsidRDefault="004937D5" w:rsidP="0035312C">
      <w:pPr>
        <w:jc w:val="both"/>
      </w:pPr>
      <w:r w:rsidRPr="0035312C">
        <w:rPr>
          <w:b/>
          <w:bCs/>
        </w:rPr>
        <w:t>5</w:t>
      </w:r>
      <w:r w:rsidR="003219B7" w:rsidRPr="0035312C">
        <w:rPr>
          <w:b/>
          <w:bCs/>
        </w:rPr>
        <w:t>)</w:t>
      </w:r>
      <w:r w:rsidR="003219B7" w:rsidRPr="0035312C">
        <w:t xml:space="preserve"> </w:t>
      </w:r>
      <w:bookmarkStart w:id="4" w:name="_Hlk148961859"/>
      <w:r w:rsidR="003219B7" w:rsidRPr="0035312C">
        <w:t>paragrahvi 9</w:t>
      </w:r>
      <w:r w:rsidR="003219B7" w:rsidRPr="0035312C">
        <w:rPr>
          <w:vertAlign w:val="superscript"/>
        </w:rPr>
        <w:t>1</w:t>
      </w:r>
      <w:r w:rsidR="003219B7" w:rsidRPr="0035312C">
        <w:t xml:space="preserve"> lõi</w:t>
      </w:r>
      <w:r w:rsidR="0035312C" w:rsidRPr="0035312C">
        <w:t>ge</w:t>
      </w:r>
      <w:r w:rsidR="003219B7" w:rsidRPr="0035312C">
        <w:t xml:space="preserve"> 2 </w:t>
      </w:r>
      <w:r w:rsidR="0035312C" w:rsidRPr="0035312C">
        <w:t>muudetakse ja sõnastatakse järgmiselt:</w:t>
      </w:r>
      <w:bookmarkEnd w:id="4"/>
    </w:p>
    <w:p w14:paraId="4F2EA2D0" w14:textId="77777777" w:rsidR="0035312C" w:rsidRDefault="0035312C" w:rsidP="0035312C">
      <w:pPr>
        <w:jc w:val="both"/>
      </w:pPr>
    </w:p>
    <w:p w14:paraId="3D6A65CA" w14:textId="47E2499B" w:rsidR="0035312C" w:rsidRPr="0035312C" w:rsidRDefault="0035312C" w:rsidP="0035312C">
      <w:pPr>
        <w:jc w:val="both"/>
      </w:pPr>
      <w:r w:rsidRPr="0035312C">
        <w:t>„(2) Kui isiku ees- või perekonnanimi ületab 30 tähemärki, kantakse see dokumenti nii, et nime lõpust jäetakse kirjutamata tähed, mis andmeväljale ei mahu.</w:t>
      </w:r>
      <w:r>
        <w:t>“;</w:t>
      </w:r>
    </w:p>
    <w:p w14:paraId="7F8B7E5E" w14:textId="77777777" w:rsidR="00895752" w:rsidRPr="0035312C" w:rsidRDefault="00895752" w:rsidP="0035312C">
      <w:pPr>
        <w:jc w:val="both"/>
      </w:pPr>
    </w:p>
    <w:p w14:paraId="09DD12A5" w14:textId="5F0A4721" w:rsidR="00895752" w:rsidRDefault="004937D5" w:rsidP="00BD4A84">
      <w:pPr>
        <w:jc w:val="both"/>
      </w:pPr>
      <w:r>
        <w:rPr>
          <w:b/>
          <w:bCs/>
        </w:rPr>
        <w:t>6</w:t>
      </w:r>
      <w:r w:rsidR="00895752" w:rsidRPr="00FB7747">
        <w:rPr>
          <w:b/>
          <w:bCs/>
        </w:rPr>
        <w:t>)</w:t>
      </w:r>
      <w:r w:rsidR="00895752">
        <w:t xml:space="preserve"> paragrahvi </w:t>
      </w:r>
      <w:bookmarkStart w:id="5" w:name="_Hlk149078137"/>
      <w:r w:rsidR="00895752">
        <w:t>9</w:t>
      </w:r>
      <w:r w:rsidR="00895752" w:rsidRPr="00FB7747">
        <w:rPr>
          <w:vertAlign w:val="superscript"/>
        </w:rPr>
        <w:t>1</w:t>
      </w:r>
      <w:r w:rsidR="00895752">
        <w:t xml:space="preserve"> lõikest 3 jäetakse välja sõnad „</w:t>
      </w:r>
      <w:r w:rsidR="00895752" w:rsidRPr="00895752">
        <w:t>ning kanne kinnitatakse pitsatiga</w:t>
      </w:r>
      <w:r w:rsidR="00895752">
        <w:t>“;</w:t>
      </w:r>
      <w:bookmarkEnd w:id="5"/>
    </w:p>
    <w:p w14:paraId="38D8615B" w14:textId="77777777" w:rsidR="00493526" w:rsidRPr="005E0ED9" w:rsidRDefault="00493526" w:rsidP="00BD4A84">
      <w:pPr>
        <w:jc w:val="both"/>
      </w:pPr>
    </w:p>
    <w:p w14:paraId="1B464912" w14:textId="46CB8BF3" w:rsidR="00323FCA" w:rsidRPr="005E0ED9" w:rsidRDefault="004937D5" w:rsidP="00BD4A84">
      <w:pPr>
        <w:jc w:val="both"/>
      </w:pPr>
      <w:bookmarkStart w:id="6" w:name="_Hlk133562704"/>
      <w:r>
        <w:rPr>
          <w:b/>
          <w:bCs/>
        </w:rPr>
        <w:t>7</w:t>
      </w:r>
      <w:r w:rsidR="00323FCA" w:rsidRPr="005E0ED9">
        <w:rPr>
          <w:b/>
          <w:bCs/>
        </w:rPr>
        <w:t>)</w:t>
      </w:r>
      <w:r w:rsidR="00323FCA" w:rsidRPr="005E0ED9">
        <w:t xml:space="preserve"> paragrahvi 9</w:t>
      </w:r>
      <w:r w:rsidR="00070A33" w:rsidRPr="005E0ED9">
        <w:rPr>
          <w:vertAlign w:val="superscript"/>
        </w:rPr>
        <w:t>2</w:t>
      </w:r>
      <w:r w:rsidR="00323FCA" w:rsidRPr="005E0ED9">
        <w:t xml:space="preserve"> täiendatakse lõigetega </w:t>
      </w:r>
      <w:r w:rsidR="00070A33" w:rsidRPr="005E0ED9">
        <w:t>6</w:t>
      </w:r>
      <w:r w:rsidR="00070A33" w:rsidRPr="005E0ED9">
        <w:rPr>
          <w:vertAlign w:val="superscript"/>
        </w:rPr>
        <w:t>1</w:t>
      </w:r>
      <w:r w:rsidR="002447C2" w:rsidRPr="002447C2">
        <w:t>–</w:t>
      </w:r>
      <w:r w:rsidR="00070A33" w:rsidRPr="00286BBB">
        <w:t>6</w:t>
      </w:r>
      <w:r w:rsidR="00286BBB" w:rsidRPr="00286BBB">
        <w:rPr>
          <w:vertAlign w:val="superscript"/>
        </w:rPr>
        <w:t>3</w:t>
      </w:r>
      <w:r w:rsidR="00F51DF8">
        <w:t xml:space="preserve"> </w:t>
      </w:r>
      <w:r w:rsidR="00323FCA" w:rsidRPr="005E0ED9">
        <w:t>järgmises sõnastuses:</w:t>
      </w:r>
    </w:p>
    <w:p w14:paraId="726DF9FF" w14:textId="77777777" w:rsidR="00323FCA" w:rsidRPr="005E0ED9" w:rsidRDefault="00323FCA" w:rsidP="00BD4A84">
      <w:pPr>
        <w:jc w:val="both"/>
      </w:pPr>
    </w:p>
    <w:p w14:paraId="74E09B81" w14:textId="52F14C67" w:rsidR="00070A33" w:rsidRDefault="00323FCA" w:rsidP="00BD4A84">
      <w:pPr>
        <w:jc w:val="both"/>
      </w:pPr>
      <w:r w:rsidRPr="005E0ED9">
        <w:t>„</w:t>
      </w:r>
      <w:r w:rsidR="00070A33" w:rsidRPr="005E0ED9">
        <w:t>(6</w:t>
      </w:r>
      <w:r w:rsidR="00070A33" w:rsidRPr="005E0ED9">
        <w:rPr>
          <w:vertAlign w:val="superscript"/>
        </w:rPr>
        <w:t>1</w:t>
      </w:r>
      <w:r w:rsidR="00070A33" w:rsidRPr="005E0ED9">
        <w:t xml:space="preserve">) </w:t>
      </w:r>
      <w:r w:rsidR="004E3175">
        <w:t xml:space="preserve">Kui </w:t>
      </w:r>
      <w:r w:rsidR="00010CB7">
        <w:t xml:space="preserve">isik </w:t>
      </w:r>
      <w:r w:rsidR="004E3175">
        <w:t xml:space="preserve">taotleb esimest korda </w:t>
      </w:r>
      <w:r w:rsidR="00010CB7">
        <w:t xml:space="preserve">Eesti kodaniku </w:t>
      </w:r>
      <w:r w:rsidR="004E3175">
        <w:t xml:space="preserve">dokumenti ning </w:t>
      </w:r>
      <w:r w:rsidR="00070A33" w:rsidRPr="005E0ED9">
        <w:t>Politsei- ja Piirivalveametil tekib põhjendatud kahtlus</w:t>
      </w:r>
      <w:r w:rsidR="00657683">
        <w:t>, kas</w:t>
      </w:r>
      <w:r w:rsidR="00070A33" w:rsidRPr="005E0ED9">
        <w:t xml:space="preserve"> välisriigis väljaantud </w:t>
      </w:r>
      <w:r w:rsidR="00BD4A84" w:rsidRPr="00B80367">
        <w:t>Eesti kodakondsuse</w:t>
      </w:r>
      <w:r w:rsidR="00B80367">
        <w:t xml:space="preserve"> õigust tõendav</w:t>
      </w:r>
      <w:r w:rsidR="00BD4A84" w:rsidRPr="00B80367">
        <w:t xml:space="preserve"> </w:t>
      </w:r>
      <w:r w:rsidR="00070A33" w:rsidRPr="00B80367">
        <w:t>dokumen</w:t>
      </w:r>
      <w:r w:rsidR="00657683" w:rsidRPr="00B80367">
        <w:t>t</w:t>
      </w:r>
      <w:r w:rsidR="00657683">
        <w:t xml:space="preserve"> on</w:t>
      </w:r>
      <w:r w:rsidR="00070A33" w:rsidRPr="005E0ED9">
        <w:t xml:space="preserve"> eht</w:t>
      </w:r>
      <w:r w:rsidR="00657683">
        <w:t>ne</w:t>
      </w:r>
      <w:r w:rsidR="00070A33" w:rsidRPr="005E0ED9">
        <w:t xml:space="preserve"> või </w:t>
      </w:r>
      <w:r w:rsidR="00657683">
        <w:t xml:space="preserve">kas </w:t>
      </w:r>
      <w:r w:rsidR="00BD4A84" w:rsidRPr="005E0ED9">
        <w:t xml:space="preserve">selle </w:t>
      </w:r>
      <w:r w:rsidR="00070A33" w:rsidRPr="005E0ED9">
        <w:t>alusandme</w:t>
      </w:r>
      <w:r w:rsidR="00657683">
        <w:t>d on</w:t>
      </w:r>
      <w:r w:rsidR="00070A33" w:rsidRPr="005E0ED9">
        <w:t xml:space="preserve"> õig</w:t>
      </w:r>
      <w:r w:rsidR="00657683">
        <w:t>ed</w:t>
      </w:r>
      <w:r w:rsidR="00070A33" w:rsidRPr="005E0ED9">
        <w:t>, võib Politsei- ja Piirivalveamet nõuda</w:t>
      </w:r>
      <w:r w:rsidR="000E3D0D">
        <w:t xml:space="preserve"> isikult</w:t>
      </w:r>
      <w:r w:rsidR="00D27AC5">
        <w:t xml:space="preserve"> </w:t>
      </w:r>
      <w:r w:rsidR="00070A33" w:rsidRPr="005E0ED9">
        <w:t>tasulist DNA-ekspertiisi kohtuekspertiisi seaduse §</w:t>
      </w:r>
      <w:r w:rsidR="00D27AC5">
        <w:t> </w:t>
      </w:r>
      <w:r w:rsidR="00070A33" w:rsidRPr="005E0ED9">
        <w:t xml:space="preserve">11 lõike 5 alusel kehtestatud korras </w:t>
      </w:r>
      <w:r w:rsidR="00334DC0">
        <w:t>ning</w:t>
      </w:r>
      <w:r w:rsidR="00334DC0" w:rsidRPr="005E0ED9">
        <w:t xml:space="preserve"> </w:t>
      </w:r>
      <w:r w:rsidR="00241A32" w:rsidRPr="005E0ED9">
        <w:t xml:space="preserve">töödelda </w:t>
      </w:r>
      <w:r w:rsidR="00085665">
        <w:t>selle</w:t>
      </w:r>
      <w:r w:rsidR="00070A33" w:rsidRPr="005E0ED9">
        <w:t xml:space="preserve"> andmeid.</w:t>
      </w:r>
    </w:p>
    <w:p w14:paraId="521ED978" w14:textId="77777777" w:rsidR="00286BBB" w:rsidRDefault="00286BBB" w:rsidP="00BD4A84">
      <w:pPr>
        <w:jc w:val="both"/>
      </w:pPr>
    </w:p>
    <w:p w14:paraId="37CA2B25" w14:textId="1172E2C4" w:rsidR="00286BBB" w:rsidRPr="00286BBB" w:rsidRDefault="00286BBB" w:rsidP="00BD4A84">
      <w:pPr>
        <w:jc w:val="both"/>
      </w:pPr>
      <w:r>
        <w:t>(6</w:t>
      </w:r>
      <w:r w:rsidRPr="002A305B">
        <w:rPr>
          <w:vertAlign w:val="superscript"/>
        </w:rPr>
        <w:t>2</w:t>
      </w:r>
      <w:r>
        <w:t>) Käesoleva paragrahvi lõikes 6</w:t>
      </w:r>
      <w:r w:rsidRPr="002A305B">
        <w:rPr>
          <w:vertAlign w:val="superscript"/>
        </w:rPr>
        <w:t>1</w:t>
      </w:r>
      <w:r>
        <w:t xml:space="preserve"> nimetatud </w:t>
      </w:r>
      <w:r w:rsidRPr="00D27AC5">
        <w:t>DNA-ekspertiisi</w:t>
      </w:r>
      <w:r>
        <w:t xml:space="preserve"> </w:t>
      </w:r>
      <w:r w:rsidR="00AE73AC">
        <w:t xml:space="preserve">tellib ja </w:t>
      </w:r>
      <w:r>
        <w:t xml:space="preserve">kulud kannab </w:t>
      </w:r>
      <w:r w:rsidR="00B80367">
        <w:t>isik</w:t>
      </w:r>
      <w:r>
        <w:t>.</w:t>
      </w:r>
    </w:p>
    <w:p w14:paraId="67BA9B4C" w14:textId="77777777" w:rsidR="00070A33" w:rsidRPr="005E0ED9" w:rsidRDefault="00070A33" w:rsidP="00BD4A84">
      <w:pPr>
        <w:jc w:val="both"/>
      </w:pPr>
    </w:p>
    <w:p w14:paraId="69DE5AF9" w14:textId="7F72410E" w:rsidR="00323FCA" w:rsidRDefault="00070A33" w:rsidP="00BD4A84">
      <w:pPr>
        <w:jc w:val="both"/>
      </w:pPr>
      <w:r w:rsidRPr="005E0ED9">
        <w:t>(6</w:t>
      </w:r>
      <w:r w:rsidR="00286BBB">
        <w:rPr>
          <w:vertAlign w:val="superscript"/>
        </w:rPr>
        <w:t>3</w:t>
      </w:r>
      <w:r w:rsidRPr="005E0ED9">
        <w:t xml:space="preserve">) Politsei- ja Piirivalveamet </w:t>
      </w:r>
      <w:r w:rsidR="00D27AC5">
        <w:t>võib</w:t>
      </w:r>
      <w:r w:rsidRPr="005E0ED9">
        <w:t xml:space="preserve"> </w:t>
      </w:r>
      <w:r w:rsidR="00B22CBF" w:rsidRPr="005E0ED9">
        <w:t xml:space="preserve">edastada </w:t>
      </w:r>
      <w:r w:rsidRPr="005E0ED9">
        <w:t>Eesti Kohtuekspertiisi Instituudile käesoleva paragrahvi lõikes 6</w:t>
      </w:r>
      <w:r w:rsidRPr="005E0ED9">
        <w:rPr>
          <w:vertAlign w:val="superscript"/>
        </w:rPr>
        <w:t>1</w:t>
      </w:r>
      <w:r w:rsidRPr="005E0ED9">
        <w:t xml:space="preserve"> nimetatud </w:t>
      </w:r>
      <w:r w:rsidR="00B22CBF" w:rsidRPr="00D27AC5">
        <w:t>DNA-</w:t>
      </w:r>
      <w:r w:rsidRPr="00D27AC5">
        <w:t>ekspertiisiga</w:t>
      </w:r>
      <w:r w:rsidRPr="005E0ED9">
        <w:t xml:space="preserve"> seotud </w:t>
      </w:r>
      <w:r w:rsidRPr="00D27AC5">
        <w:t>isiku</w:t>
      </w:r>
      <w:r w:rsidRPr="005E0ED9">
        <w:t xml:space="preserve"> ees- ja perekonnanime </w:t>
      </w:r>
      <w:r w:rsidR="00DF15AF">
        <w:t>ning</w:t>
      </w:r>
      <w:r w:rsidR="00DF15AF" w:rsidRPr="005E0ED9">
        <w:t xml:space="preserve"> </w:t>
      </w:r>
      <w:r w:rsidRPr="005E0ED9">
        <w:t>isikukoodi või selle puudumise</w:t>
      </w:r>
      <w:r w:rsidR="00DF15AF">
        <w:t xml:space="preserve"> korra</w:t>
      </w:r>
      <w:r w:rsidRPr="005E0ED9">
        <w:t>l sünniaja. Politsei- ja Piirivalveametil on õigus saada Eesti Kohtuekspertiisi Instituudilt käesoleva paragrahvi lõikes</w:t>
      </w:r>
      <w:r w:rsidR="00302A62">
        <w:t xml:space="preserve"> </w:t>
      </w:r>
      <w:r w:rsidRPr="005E0ED9">
        <w:t>6</w:t>
      </w:r>
      <w:r w:rsidRPr="005E0ED9">
        <w:rPr>
          <w:vertAlign w:val="superscript"/>
        </w:rPr>
        <w:t>1</w:t>
      </w:r>
      <w:r w:rsidRPr="005E0ED9">
        <w:t xml:space="preserve"> nimetatud </w:t>
      </w:r>
      <w:r w:rsidR="00DF15AF" w:rsidRPr="00D27AC5">
        <w:t>DNA-</w:t>
      </w:r>
      <w:r w:rsidRPr="00D27AC5">
        <w:t>ekspertiisi</w:t>
      </w:r>
      <w:r w:rsidRPr="005E0ED9">
        <w:t xml:space="preserve"> andmeid</w:t>
      </w:r>
      <w:r w:rsidR="00AE73AC">
        <w:t xml:space="preserve"> </w:t>
      </w:r>
      <w:r w:rsidR="00AE73AC" w:rsidRPr="005E61FB">
        <w:t>ja</w:t>
      </w:r>
      <w:r w:rsidR="00AE73AC">
        <w:t xml:space="preserve"> neid töödelda</w:t>
      </w:r>
      <w:r w:rsidRPr="005E0ED9">
        <w:t>.</w:t>
      </w:r>
      <w:r w:rsidR="00323FCA" w:rsidRPr="005E0ED9">
        <w:t>“;</w:t>
      </w:r>
    </w:p>
    <w:p w14:paraId="52B5F845" w14:textId="77777777" w:rsidR="00CE4477" w:rsidRDefault="00CE4477" w:rsidP="00BD4A84">
      <w:pPr>
        <w:jc w:val="both"/>
      </w:pPr>
    </w:p>
    <w:p w14:paraId="0E7AFD91" w14:textId="77777777" w:rsidR="00FA4A26" w:rsidRDefault="00FA4A26" w:rsidP="00FA4A26">
      <w:pPr>
        <w:keepNext/>
        <w:jc w:val="both"/>
      </w:pPr>
      <w:r>
        <w:rPr>
          <w:b/>
          <w:bCs/>
        </w:rPr>
        <w:lastRenderedPageBreak/>
        <w:t>8</w:t>
      </w:r>
      <w:r w:rsidRPr="001B32B1">
        <w:rPr>
          <w:b/>
          <w:bCs/>
        </w:rPr>
        <w:t>)</w:t>
      </w:r>
      <w:r>
        <w:t xml:space="preserve"> paragrahvi 9</w:t>
      </w:r>
      <w:r w:rsidRPr="001B32B1">
        <w:rPr>
          <w:vertAlign w:val="superscript"/>
        </w:rPr>
        <w:t>2</w:t>
      </w:r>
      <w:r>
        <w:t xml:space="preserve"> täiendatakse lõikega 7</w:t>
      </w:r>
      <w:r w:rsidRPr="00FA780F">
        <w:rPr>
          <w:vertAlign w:val="superscript"/>
        </w:rPr>
        <w:t>1</w:t>
      </w:r>
      <w:r>
        <w:t xml:space="preserve"> järgmises sõnastuses:</w:t>
      </w:r>
    </w:p>
    <w:p w14:paraId="1F5E69A9" w14:textId="77777777" w:rsidR="00FA4A26" w:rsidRDefault="00FA4A26" w:rsidP="00FA4A26">
      <w:pPr>
        <w:keepNext/>
        <w:jc w:val="both"/>
      </w:pPr>
    </w:p>
    <w:p w14:paraId="78FF013B" w14:textId="412FFD25" w:rsidR="00CE4477" w:rsidRPr="005E0ED9" w:rsidRDefault="00FA4A26" w:rsidP="00BD4A84">
      <w:pPr>
        <w:jc w:val="both"/>
        <w:rPr>
          <w:b/>
          <w:bCs/>
        </w:rPr>
      </w:pPr>
      <w:r>
        <w:t>„(7</w:t>
      </w:r>
      <w:r w:rsidRPr="00E34408">
        <w:rPr>
          <w:vertAlign w:val="superscript"/>
        </w:rPr>
        <w:t>1</w:t>
      </w:r>
      <w:r>
        <w:t xml:space="preserve">) </w:t>
      </w:r>
      <w:bookmarkStart w:id="7" w:name="_Hlk158903165"/>
      <w:r>
        <w:t xml:space="preserve">Haldusorgan võib kasutada isiku kontaktandmeid, et saata talle käesolevas seaduses </w:t>
      </w:r>
      <w:r w:rsidR="00173023">
        <w:t>sätestatud menetluse</w:t>
      </w:r>
      <w:r w:rsidR="0057091C">
        <w:t xml:space="preserve"> kohta</w:t>
      </w:r>
      <w:r w:rsidR="00173023">
        <w:t xml:space="preserve"> </w:t>
      </w:r>
      <w:r w:rsidR="00CE4477">
        <w:t>teavituse.“;</w:t>
      </w:r>
    </w:p>
    <w:bookmarkEnd w:id="7"/>
    <w:p w14:paraId="1254ECEF" w14:textId="77777777" w:rsidR="00323FCA" w:rsidRDefault="00323FCA" w:rsidP="00BD4A84">
      <w:pPr>
        <w:jc w:val="both"/>
        <w:rPr>
          <w:b/>
          <w:bCs/>
        </w:rPr>
      </w:pPr>
    </w:p>
    <w:p w14:paraId="0B914D24" w14:textId="0599739B" w:rsidR="00682AE9" w:rsidRPr="00E6669E" w:rsidRDefault="004937D5" w:rsidP="00682AE9">
      <w:pPr>
        <w:jc w:val="both"/>
      </w:pPr>
      <w:r>
        <w:rPr>
          <w:b/>
          <w:bCs/>
        </w:rPr>
        <w:t>9</w:t>
      </w:r>
      <w:r w:rsidR="00682AE9" w:rsidRPr="00E6669E">
        <w:rPr>
          <w:b/>
          <w:bCs/>
        </w:rPr>
        <w:t xml:space="preserve">) </w:t>
      </w:r>
      <w:r w:rsidR="00682AE9" w:rsidRPr="00E6669E">
        <w:t xml:space="preserve">paragrahvi </w:t>
      </w:r>
      <w:bookmarkStart w:id="8" w:name="_Hlk144148513"/>
      <w:r w:rsidR="00682AE9" w:rsidRPr="00E6669E">
        <w:t>9</w:t>
      </w:r>
      <w:r w:rsidR="00682AE9" w:rsidRPr="00E6669E">
        <w:rPr>
          <w:vertAlign w:val="superscript"/>
        </w:rPr>
        <w:t>2</w:t>
      </w:r>
      <w:bookmarkEnd w:id="8"/>
      <w:r w:rsidR="00682AE9" w:rsidRPr="00E6669E">
        <w:t xml:space="preserve"> lõi</w:t>
      </w:r>
      <w:r w:rsidR="00655E81" w:rsidRPr="00E6669E">
        <w:t>ge</w:t>
      </w:r>
      <w:r w:rsidR="00682AE9" w:rsidRPr="00E6669E">
        <w:t xml:space="preserve"> 8 </w:t>
      </w:r>
      <w:r w:rsidR="00655E81" w:rsidRPr="00E6669E">
        <w:t>muudetakse ja sõnastatakse järgmiselt:</w:t>
      </w:r>
      <w:bookmarkStart w:id="9" w:name="_Hlk144132514"/>
    </w:p>
    <w:p w14:paraId="1D5D87BC" w14:textId="77777777" w:rsidR="00BE5DD5" w:rsidRPr="00E6669E" w:rsidRDefault="00BE5DD5" w:rsidP="00682AE9">
      <w:pPr>
        <w:jc w:val="both"/>
      </w:pPr>
    </w:p>
    <w:p w14:paraId="2A54CE4B" w14:textId="120D268D" w:rsidR="00173023" w:rsidRPr="00FA780F" w:rsidRDefault="00655E81" w:rsidP="00682AE9">
      <w:pPr>
        <w:jc w:val="both"/>
        <w:rPr>
          <w:color w:val="202020"/>
          <w:shd w:val="clear" w:color="auto" w:fill="FFFFFF"/>
        </w:rPr>
      </w:pPr>
      <w:bookmarkStart w:id="10" w:name="_Hlk154566582"/>
      <w:r w:rsidRPr="0057091C">
        <w:t>„(</w:t>
      </w:r>
      <w:bookmarkStart w:id="11" w:name="_Hlk154566794"/>
      <w:r w:rsidRPr="0057091C">
        <w:t xml:space="preserve">8) </w:t>
      </w:r>
      <w:r w:rsidR="0057091C" w:rsidRPr="0057091C">
        <w:rPr>
          <w:color w:val="202020"/>
          <w:shd w:val="clear" w:color="auto" w:fill="FFFFFF"/>
        </w:rPr>
        <w:t xml:space="preserve">Haldusorgan võib edastada </w:t>
      </w:r>
      <w:r w:rsidR="0057091C">
        <w:rPr>
          <w:color w:val="202020"/>
          <w:shd w:val="clear" w:color="auto" w:fill="FFFFFF"/>
        </w:rPr>
        <w:t xml:space="preserve">käesoleva seaduse alusel kogutud </w:t>
      </w:r>
      <w:r w:rsidR="0057091C" w:rsidRPr="0057091C">
        <w:rPr>
          <w:color w:val="202020"/>
          <w:shd w:val="clear" w:color="auto" w:fill="FFFFFF"/>
        </w:rPr>
        <w:t xml:space="preserve">isikuandmeid kolmandale isikule selleks, et selgitada välja ja kontrollida dokumendi väljaandmise või kehtetuks tunnistamise menetluses, sertifikaadi kehtivuse peatamise või kehtetuks tunnistamise menetluses või </w:t>
      </w:r>
      <w:r w:rsidR="0057091C">
        <w:rPr>
          <w:color w:val="202020"/>
          <w:shd w:val="clear" w:color="auto" w:fill="FFFFFF"/>
        </w:rPr>
        <w:t xml:space="preserve">e-residendi </w:t>
      </w:r>
      <w:r w:rsidR="0057091C" w:rsidRPr="0057091C">
        <w:rPr>
          <w:color w:val="202020"/>
          <w:shd w:val="clear" w:color="auto" w:fill="FFFFFF"/>
        </w:rPr>
        <w:t>digitaalse isikutunnistuse kasutamise üle järelevalve menetluses tähtsust omavaid asjaolusid</w:t>
      </w:r>
      <w:r w:rsidR="002543B5">
        <w:rPr>
          <w:color w:val="202020"/>
          <w:shd w:val="clear" w:color="auto" w:fill="FFFFFF"/>
        </w:rPr>
        <w:t>.</w:t>
      </w:r>
      <w:r w:rsidR="00173023" w:rsidRPr="00FA780F">
        <w:rPr>
          <w:color w:val="202020"/>
          <w:shd w:val="clear" w:color="auto" w:fill="FFFFFF"/>
        </w:rPr>
        <w:t xml:space="preserve"> Kolma</w:t>
      </w:r>
      <w:r w:rsidR="00BA2655">
        <w:rPr>
          <w:color w:val="202020"/>
          <w:shd w:val="clear" w:color="auto" w:fill="FFFFFF"/>
        </w:rPr>
        <w:t>s</w:t>
      </w:r>
      <w:r w:rsidR="00173023" w:rsidRPr="00FA780F">
        <w:rPr>
          <w:color w:val="202020"/>
          <w:shd w:val="clear" w:color="auto" w:fill="FFFFFF"/>
        </w:rPr>
        <w:t xml:space="preserve"> isik või</w:t>
      </w:r>
      <w:r w:rsidR="00BA2655">
        <w:rPr>
          <w:color w:val="202020"/>
          <w:shd w:val="clear" w:color="auto" w:fill="FFFFFF"/>
        </w:rPr>
        <w:t>b</w:t>
      </w:r>
      <w:r w:rsidR="00173023" w:rsidRPr="00FA780F">
        <w:rPr>
          <w:color w:val="202020"/>
          <w:shd w:val="clear" w:color="auto" w:fill="FFFFFF"/>
        </w:rPr>
        <w:t xml:space="preserve"> töödelda </w:t>
      </w:r>
      <w:r w:rsidR="00BA2655">
        <w:rPr>
          <w:color w:val="202020"/>
          <w:shd w:val="clear" w:color="auto" w:fill="FFFFFF"/>
        </w:rPr>
        <w:t>talle</w:t>
      </w:r>
      <w:r w:rsidR="00BA2655" w:rsidRPr="00FA780F">
        <w:rPr>
          <w:color w:val="202020"/>
          <w:shd w:val="clear" w:color="auto" w:fill="FFFFFF"/>
        </w:rPr>
        <w:t xml:space="preserve"> </w:t>
      </w:r>
      <w:r w:rsidR="00173023" w:rsidRPr="00FA780F">
        <w:rPr>
          <w:color w:val="202020"/>
          <w:shd w:val="clear" w:color="auto" w:fill="FFFFFF"/>
        </w:rPr>
        <w:t xml:space="preserve">edastatud isikuandmeid </w:t>
      </w:r>
      <w:r w:rsidR="00E93456">
        <w:rPr>
          <w:color w:val="202020"/>
          <w:shd w:val="clear" w:color="auto" w:fill="FFFFFF"/>
        </w:rPr>
        <w:t xml:space="preserve">üksnes </w:t>
      </w:r>
      <w:r w:rsidR="00BA2655">
        <w:rPr>
          <w:color w:val="202020"/>
          <w:shd w:val="clear" w:color="auto" w:fill="FFFFFF"/>
        </w:rPr>
        <w:t>selleks, et selgitada välja</w:t>
      </w:r>
      <w:r w:rsidR="00FF34F9">
        <w:rPr>
          <w:color w:val="202020"/>
          <w:shd w:val="clear" w:color="auto" w:fill="FFFFFF"/>
        </w:rPr>
        <w:t xml:space="preserve"> </w:t>
      </w:r>
      <w:r w:rsidR="00173023" w:rsidRPr="00B6042F">
        <w:rPr>
          <w:color w:val="202020"/>
          <w:shd w:val="clear" w:color="auto" w:fill="FFFFFF"/>
        </w:rPr>
        <w:t>menetluses</w:t>
      </w:r>
      <w:r w:rsidR="00173023" w:rsidRPr="00FA780F">
        <w:rPr>
          <w:color w:val="202020"/>
          <w:shd w:val="clear" w:color="auto" w:fill="FFFFFF"/>
        </w:rPr>
        <w:t xml:space="preserve"> tähtsust omava</w:t>
      </w:r>
      <w:r w:rsidR="00BA2655">
        <w:rPr>
          <w:color w:val="202020"/>
          <w:shd w:val="clear" w:color="auto" w:fill="FFFFFF"/>
        </w:rPr>
        <w:t>id</w:t>
      </w:r>
      <w:r w:rsidR="00173023" w:rsidRPr="00FA780F">
        <w:rPr>
          <w:color w:val="202020"/>
          <w:shd w:val="clear" w:color="auto" w:fill="FFFFFF"/>
        </w:rPr>
        <w:t xml:space="preserve"> asjaolu</w:t>
      </w:r>
      <w:r w:rsidR="00BA2655">
        <w:rPr>
          <w:color w:val="202020"/>
          <w:shd w:val="clear" w:color="auto" w:fill="FFFFFF"/>
        </w:rPr>
        <w:t>sid</w:t>
      </w:r>
      <w:r w:rsidR="00173023" w:rsidRPr="00FA780F">
        <w:rPr>
          <w:color w:val="202020"/>
          <w:shd w:val="clear" w:color="auto" w:fill="FFFFFF"/>
        </w:rPr>
        <w:t>.</w:t>
      </w:r>
      <w:r w:rsidRPr="00FA780F">
        <w:rPr>
          <w:color w:val="202020"/>
          <w:shd w:val="clear" w:color="auto" w:fill="FFFFFF"/>
        </w:rPr>
        <w:t>“;</w:t>
      </w:r>
    </w:p>
    <w:bookmarkEnd w:id="10"/>
    <w:bookmarkEnd w:id="11"/>
    <w:p w14:paraId="4D179AF5" w14:textId="77777777" w:rsidR="004D7679" w:rsidRDefault="004D7679" w:rsidP="00682AE9">
      <w:pPr>
        <w:jc w:val="both"/>
      </w:pPr>
    </w:p>
    <w:p w14:paraId="7FF6826F" w14:textId="4A664211" w:rsidR="00493526" w:rsidRPr="00E6669E" w:rsidRDefault="005714D4" w:rsidP="00682AE9">
      <w:pPr>
        <w:jc w:val="both"/>
      </w:pPr>
      <w:commentRangeStart w:id="12"/>
      <w:r>
        <w:rPr>
          <w:b/>
          <w:bCs/>
        </w:rPr>
        <w:t>1</w:t>
      </w:r>
      <w:r w:rsidR="004937D5">
        <w:rPr>
          <w:b/>
          <w:bCs/>
        </w:rPr>
        <w:t>0</w:t>
      </w:r>
      <w:r w:rsidR="00493526" w:rsidRPr="00493526">
        <w:rPr>
          <w:b/>
          <w:bCs/>
        </w:rPr>
        <w:t>)</w:t>
      </w:r>
      <w:r w:rsidR="00493526" w:rsidRPr="00493526">
        <w:t xml:space="preserve"> </w:t>
      </w:r>
      <w:commentRangeEnd w:id="12"/>
      <w:r w:rsidR="00DE703D">
        <w:rPr>
          <w:rStyle w:val="Kommentaariviide"/>
          <w:kern w:val="0"/>
          <w14:ligatures w14:val="none"/>
        </w:rPr>
        <w:commentReference w:id="12"/>
      </w:r>
      <w:r w:rsidR="00493526" w:rsidRPr="00493526">
        <w:t xml:space="preserve">paragrahvi </w:t>
      </w:r>
      <w:bookmarkStart w:id="13" w:name="_Hlk148963267"/>
      <w:r w:rsidR="00493526" w:rsidRPr="00493526">
        <w:t>9</w:t>
      </w:r>
      <w:r w:rsidR="00493526" w:rsidRPr="00493526">
        <w:rPr>
          <w:vertAlign w:val="superscript"/>
        </w:rPr>
        <w:t>2</w:t>
      </w:r>
      <w:r w:rsidR="00493526" w:rsidRPr="00493526">
        <w:t xml:space="preserve"> lõi</w:t>
      </w:r>
      <w:r w:rsidR="00493526">
        <w:t>getest</w:t>
      </w:r>
      <w:r w:rsidR="00493526" w:rsidRPr="00493526">
        <w:t xml:space="preserve"> 8 ja 9 </w:t>
      </w:r>
      <w:bookmarkEnd w:id="13"/>
      <w:r w:rsidR="00493526" w:rsidRPr="00493526">
        <w:t>jäetakse välja sõnad „kehtivuse peatamise ja“</w:t>
      </w:r>
      <w:r w:rsidR="009A32A1">
        <w:t>;</w:t>
      </w:r>
    </w:p>
    <w:bookmarkEnd w:id="9"/>
    <w:p w14:paraId="164BD331" w14:textId="77777777" w:rsidR="00682AE9" w:rsidRPr="005E0ED9" w:rsidRDefault="00682AE9" w:rsidP="00BD4A84">
      <w:pPr>
        <w:jc w:val="both"/>
        <w:rPr>
          <w:b/>
          <w:bCs/>
        </w:rPr>
      </w:pPr>
    </w:p>
    <w:p w14:paraId="5F124492" w14:textId="62CFA877" w:rsidR="00323FCA" w:rsidRPr="005E0ED9" w:rsidRDefault="005714D4" w:rsidP="00BD4A84">
      <w:pPr>
        <w:jc w:val="both"/>
        <w:rPr>
          <w:b/>
          <w:bCs/>
        </w:rPr>
      </w:pPr>
      <w:r>
        <w:rPr>
          <w:b/>
          <w:bCs/>
        </w:rPr>
        <w:t>1</w:t>
      </w:r>
      <w:r w:rsidR="004937D5">
        <w:rPr>
          <w:b/>
          <w:bCs/>
        </w:rPr>
        <w:t>1</w:t>
      </w:r>
      <w:r w:rsidR="00323FCA" w:rsidRPr="005E0ED9">
        <w:rPr>
          <w:b/>
          <w:bCs/>
        </w:rPr>
        <w:t>)</w:t>
      </w:r>
      <w:r w:rsidR="00323FCA" w:rsidRPr="005E0ED9">
        <w:t xml:space="preserve"> </w:t>
      </w:r>
      <w:r w:rsidR="00070A33" w:rsidRPr="005E0ED9">
        <w:t>paragrahvi 9</w:t>
      </w:r>
      <w:r w:rsidR="00070A33" w:rsidRPr="005E0ED9">
        <w:rPr>
          <w:vertAlign w:val="superscript"/>
        </w:rPr>
        <w:t>2</w:t>
      </w:r>
      <w:r w:rsidR="00070A33" w:rsidRPr="005E0ED9">
        <w:t xml:space="preserve"> täiendatakse lõigetega 8</w:t>
      </w:r>
      <w:r w:rsidR="00070A33" w:rsidRPr="005E0ED9">
        <w:rPr>
          <w:vertAlign w:val="superscript"/>
        </w:rPr>
        <w:t>1</w:t>
      </w:r>
      <w:r w:rsidR="00070A33" w:rsidRPr="005E0ED9">
        <w:t xml:space="preserve"> ja 8</w:t>
      </w:r>
      <w:r w:rsidR="00070A33" w:rsidRPr="005E0ED9">
        <w:rPr>
          <w:vertAlign w:val="superscript"/>
        </w:rPr>
        <w:t>2</w:t>
      </w:r>
      <w:r w:rsidR="00070A33" w:rsidRPr="005E0ED9">
        <w:t xml:space="preserve"> järgmises sõnastuses:</w:t>
      </w:r>
    </w:p>
    <w:p w14:paraId="5ADD7446" w14:textId="77777777" w:rsidR="00323FCA" w:rsidRPr="005E0ED9" w:rsidRDefault="00323FCA" w:rsidP="00BD4A84">
      <w:pPr>
        <w:jc w:val="both"/>
      </w:pPr>
    </w:p>
    <w:p w14:paraId="042FF9D3" w14:textId="0EF5DD08" w:rsidR="00070A33" w:rsidRPr="005E0ED9" w:rsidRDefault="00323FCA" w:rsidP="00BD4A84">
      <w:pPr>
        <w:jc w:val="both"/>
      </w:pPr>
      <w:bookmarkStart w:id="14" w:name="_Hlk145410904"/>
      <w:r w:rsidRPr="005E0ED9">
        <w:t>„</w:t>
      </w:r>
      <w:r w:rsidR="00070A33" w:rsidRPr="005E0ED9">
        <w:t>(8</w:t>
      </w:r>
      <w:r w:rsidR="00070A33" w:rsidRPr="005E0ED9">
        <w:rPr>
          <w:vertAlign w:val="superscript"/>
        </w:rPr>
        <w:t>1</w:t>
      </w:r>
      <w:r w:rsidR="00070A33" w:rsidRPr="005E0ED9">
        <w:t xml:space="preserve">) Politsei- ja Piirivalveamet </w:t>
      </w:r>
      <w:r w:rsidR="00DD39D6">
        <w:t>võib</w:t>
      </w:r>
      <w:r w:rsidR="00070A33" w:rsidRPr="005E0ED9">
        <w:t xml:space="preserve"> </w:t>
      </w:r>
      <w:r w:rsidR="001B36B1" w:rsidRPr="005E0ED9">
        <w:t xml:space="preserve">edastada </w:t>
      </w:r>
      <w:r w:rsidR="00070A33" w:rsidRPr="005E0ED9">
        <w:t>Ettevõtluse ja Innovatsiooni Sihtasutuse</w:t>
      </w:r>
      <w:r w:rsidR="00CE4477">
        <w:t xml:space="preserve"> päringu</w:t>
      </w:r>
      <w:r w:rsidR="001B36B1">
        <w:t xml:space="preserve"> pea</w:t>
      </w:r>
      <w:r w:rsidR="00CE4477">
        <w:t xml:space="preserve">le </w:t>
      </w:r>
      <w:r w:rsidR="00070A33" w:rsidRPr="005E0ED9">
        <w:t xml:space="preserve">e-residendi digitaalse isikutunnistuse väljaandmise </w:t>
      </w:r>
      <w:r w:rsidR="006D673B">
        <w:t>menetluse</w:t>
      </w:r>
      <w:r w:rsidR="007B3F83">
        <w:t>s kogutud</w:t>
      </w:r>
      <w:r w:rsidR="00A536DA" w:rsidRPr="00A536DA">
        <w:t xml:space="preserve"> </w:t>
      </w:r>
      <w:r w:rsidR="004B5AB2" w:rsidRPr="00DD39D6">
        <w:t>ning</w:t>
      </w:r>
      <w:r w:rsidR="00A536DA" w:rsidRPr="00A536DA">
        <w:t xml:space="preserve"> e</w:t>
      </w:r>
      <w:r w:rsidR="001B36B1">
        <w:noBreakHyphen/>
      </w:r>
      <w:r w:rsidR="00A536DA" w:rsidRPr="00A536DA">
        <w:t xml:space="preserve">residendi digitaalse isikutunnistuse </w:t>
      </w:r>
      <w:r w:rsidR="00365D18">
        <w:t>kohta</w:t>
      </w:r>
      <w:r w:rsidR="00365D18" w:rsidRPr="00A536DA">
        <w:t xml:space="preserve"> </w:t>
      </w:r>
      <w:r w:rsidR="00070A33" w:rsidRPr="005E0ED9">
        <w:t>järgmisi andmeid:</w:t>
      </w:r>
    </w:p>
    <w:p w14:paraId="3F8FB66B" w14:textId="192A28FB" w:rsidR="00070A33" w:rsidRPr="005E0ED9" w:rsidRDefault="00070A33" w:rsidP="00BD4A84">
      <w:pPr>
        <w:jc w:val="both"/>
      </w:pPr>
      <w:r w:rsidRPr="005E0ED9">
        <w:t xml:space="preserve">1) </w:t>
      </w:r>
      <w:r w:rsidR="001B36B1">
        <w:t xml:space="preserve">e-residendi </w:t>
      </w:r>
      <w:r w:rsidRPr="005E0ED9">
        <w:t xml:space="preserve">ees- ja perekonnanimi, </w:t>
      </w:r>
      <w:r w:rsidRPr="006D673B">
        <w:t>isikukood</w:t>
      </w:r>
      <w:r w:rsidR="001B36B1">
        <w:t>, kui</w:t>
      </w:r>
      <w:r w:rsidR="005E6838" w:rsidRPr="006D673B">
        <w:t xml:space="preserve"> see </w:t>
      </w:r>
      <w:r w:rsidR="001B36B1">
        <w:t xml:space="preserve">on </w:t>
      </w:r>
      <w:r w:rsidR="005E6838" w:rsidRPr="006D673B">
        <w:t xml:space="preserve">olemas, </w:t>
      </w:r>
      <w:commentRangeStart w:id="15"/>
      <w:r w:rsidR="00C14FCC">
        <w:t>sünniaeg</w:t>
      </w:r>
      <w:commentRangeEnd w:id="15"/>
      <w:r w:rsidR="00CC2CF1">
        <w:rPr>
          <w:rStyle w:val="Kommentaariviide"/>
          <w:kern w:val="0"/>
          <w14:ligatures w14:val="none"/>
        </w:rPr>
        <w:commentReference w:id="15"/>
      </w:r>
      <w:r w:rsidR="00C14FCC">
        <w:t xml:space="preserve">, </w:t>
      </w:r>
      <w:r w:rsidR="005E6838" w:rsidRPr="006D673B">
        <w:t xml:space="preserve">sugu, </w:t>
      </w:r>
      <w:r w:rsidRPr="005E0ED9">
        <w:t>kodakondsus</w:t>
      </w:r>
      <w:r w:rsidR="001B36B1">
        <w:t xml:space="preserve"> ning</w:t>
      </w:r>
      <w:r w:rsidRPr="005E0ED9">
        <w:t xml:space="preserve"> kontaktandmed</w:t>
      </w:r>
      <w:r w:rsidR="001B36B1">
        <w:t>;</w:t>
      </w:r>
    </w:p>
    <w:p w14:paraId="0EB3A453" w14:textId="5DA78E78" w:rsidR="00186518" w:rsidRDefault="00070A33" w:rsidP="00BD4A84">
      <w:pPr>
        <w:jc w:val="both"/>
      </w:pPr>
      <w:r w:rsidRPr="005E0ED9">
        <w:t xml:space="preserve">2) e-residendi digitaalse isikutunnistuse väljastamise koht, väljaandmise aeg, </w:t>
      </w:r>
      <w:commentRangeStart w:id="16"/>
      <w:r w:rsidRPr="005E0ED9">
        <w:t>kehtivusaeg</w:t>
      </w:r>
      <w:commentRangeEnd w:id="16"/>
      <w:r w:rsidR="00CC2CF1">
        <w:rPr>
          <w:rStyle w:val="Kommentaariviide"/>
          <w:kern w:val="0"/>
          <w14:ligatures w14:val="none"/>
        </w:rPr>
        <w:commentReference w:id="16"/>
      </w:r>
      <w:r w:rsidR="00692E88">
        <w:t xml:space="preserve"> ja</w:t>
      </w:r>
      <w:r w:rsidRPr="005E0ED9">
        <w:t xml:space="preserve"> </w:t>
      </w:r>
      <w:r w:rsidR="00A536DA">
        <w:t>kehtetuks tunnistamise aeg</w:t>
      </w:r>
      <w:r w:rsidR="00186518">
        <w:t>;</w:t>
      </w:r>
    </w:p>
    <w:p w14:paraId="07560B81" w14:textId="347C3958" w:rsidR="00070A33" w:rsidRPr="005E0ED9" w:rsidRDefault="00186518" w:rsidP="00BD4A84">
      <w:pPr>
        <w:jc w:val="both"/>
      </w:pPr>
      <w:r>
        <w:t xml:space="preserve">3) e-residendi digitaalse isikutunnistuse </w:t>
      </w:r>
      <w:r w:rsidR="00070A33" w:rsidRPr="005E0ED9">
        <w:t xml:space="preserve">taotlemise eesmärk ja </w:t>
      </w:r>
      <w:r w:rsidR="00070A33" w:rsidRPr="00365D18">
        <w:t>plaanitava tegevuse</w:t>
      </w:r>
      <w:r w:rsidR="00070A33" w:rsidRPr="005E0ED9">
        <w:t xml:space="preserve"> kirjeldus </w:t>
      </w:r>
      <w:bookmarkStart w:id="17" w:name="_Hlk137648101"/>
      <w:r w:rsidR="00070A33" w:rsidRPr="005E0ED9">
        <w:t>ning taotlemise põhjendus</w:t>
      </w:r>
      <w:bookmarkEnd w:id="17"/>
      <w:r w:rsidR="00070A33" w:rsidRPr="005E0ED9">
        <w:t>.</w:t>
      </w:r>
    </w:p>
    <w:bookmarkEnd w:id="14"/>
    <w:p w14:paraId="0B04052B" w14:textId="76D30FEE" w:rsidR="00070A33" w:rsidRPr="005E0ED9" w:rsidRDefault="00070A33" w:rsidP="00BD4A84">
      <w:pPr>
        <w:jc w:val="both"/>
      </w:pPr>
    </w:p>
    <w:p w14:paraId="34470A07" w14:textId="0811187B" w:rsidR="00070A33" w:rsidRPr="005E0ED9" w:rsidRDefault="00070A33" w:rsidP="00BD4A84">
      <w:pPr>
        <w:jc w:val="both"/>
      </w:pPr>
      <w:r w:rsidRPr="005E0ED9">
        <w:t>(8</w:t>
      </w:r>
      <w:r w:rsidRPr="005E0ED9">
        <w:rPr>
          <w:vertAlign w:val="superscript"/>
        </w:rPr>
        <w:t>2</w:t>
      </w:r>
      <w:r w:rsidRPr="005E0ED9">
        <w:t xml:space="preserve">) </w:t>
      </w:r>
      <w:r w:rsidR="00323F2A" w:rsidRPr="005E0ED9">
        <w:t xml:space="preserve">Ettevõtluse ja Innovatsiooni Sihtasutus </w:t>
      </w:r>
      <w:r w:rsidR="00DD39D6">
        <w:t>võib</w:t>
      </w:r>
      <w:r w:rsidR="00323F2A" w:rsidRPr="005E0ED9">
        <w:t xml:space="preserve"> töödelda </w:t>
      </w:r>
      <w:r w:rsidR="00323F2A">
        <w:t>k</w:t>
      </w:r>
      <w:r w:rsidRPr="005E0ED9">
        <w:t>äesoleva paragrahvi lõikes 8</w:t>
      </w:r>
      <w:r w:rsidRPr="005E0ED9">
        <w:rPr>
          <w:vertAlign w:val="superscript"/>
        </w:rPr>
        <w:t>1</w:t>
      </w:r>
      <w:r w:rsidRPr="002543B5">
        <w:t xml:space="preserve"> </w:t>
      </w:r>
      <w:r w:rsidRPr="005E0ED9">
        <w:t>nimetatud andmeid</w:t>
      </w:r>
      <w:r w:rsidR="00323F2A">
        <w:t xml:space="preserve"> selleks, et</w:t>
      </w:r>
      <w:r w:rsidRPr="005E0ED9">
        <w:t>:</w:t>
      </w:r>
    </w:p>
    <w:p w14:paraId="24588C5B" w14:textId="50601BB3" w:rsidR="00070A33" w:rsidRPr="005E0ED9" w:rsidRDefault="00070A33" w:rsidP="00BD4A84">
      <w:pPr>
        <w:jc w:val="both"/>
      </w:pPr>
      <w:r w:rsidRPr="005E0ED9">
        <w:t xml:space="preserve">1) </w:t>
      </w:r>
      <w:r w:rsidR="00323F2A">
        <w:t xml:space="preserve">analüüsida </w:t>
      </w:r>
      <w:r w:rsidRPr="005E0ED9">
        <w:t>käesoleva seaduse § 20</w:t>
      </w:r>
      <w:r w:rsidRPr="005E0ED9">
        <w:rPr>
          <w:vertAlign w:val="superscript"/>
        </w:rPr>
        <w:t>5</w:t>
      </w:r>
      <w:r w:rsidRPr="005E0ED9">
        <w:t xml:space="preserve"> lõikes 2 nimetatud eesmärgi täitmise tulemuslikkus</w:t>
      </w:r>
      <w:r w:rsidR="00323F2A">
        <w:t>t</w:t>
      </w:r>
      <w:r w:rsidRPr="005E0ED9">
        <w:t xml:space="preserve"> ja mõju ning</w:t>
      </w:r>
      <w:r w:rsidR="00C14FCC">
        <w:t xml:space="preserve"> osutada</w:t>
      </w:r>
      <w:r w:rsidR="00AC4928" w:rsidRPr="005E0ED9">
        <w:t xml:space="preserve"> selle eesmärgi täitmiseks vajalik</w:t>
      </w:r>
      <w:r w:rsidR="00323F2A">
        <w:t>k</w:t>
      </w:r>
      <w:r w:rsidR="00AC4928" w:rsidRPr="005E0ED9">
        <w:t>e</w:t>
      </w:r>
      <w:r w:rsidRPr="005E0ED9">
        <w:t xml:space="preserve"> </w:t>
      </w:r>
      <w:r w:rsidRPr="00730966">
        <w:t>personaliseeritud</w:t>
      </w:r>
      <w:r w:rsidRPr="005E0ED9">
        <w:t xml:space="preserve"> teenuse</w:t>
      </w:r>
      <w:r w:rsidR="00323F2A">
        <w:t>id</w:t>
      </w:r>
      <w:r w:rsidRPr="005E0ED9">
        <w:t>;</w:t>
      </w:r>
    </w:p>
    <w:p w14:paraId="7CC27618" w14:textId="1691F51B" w:rsidR="00323FCA" w:rsidRPr="005E0ED9" w:rsidRDefault="00070A33" w:rsidP="00BD4A84">
      <w:pPr>
        <w:jc w:val="both"/>
      </w:pPr>
      <w:r w:rsidRPr="005E0ED9">
        <w:t xml:space="preserve">2) </w:t>
      </w:r>
      <w:r w:rsidR="00323F2A">
        <w:t xml:space="preserve">tuvastada ja maandada </w:t>
      </w:r>
      <w:r w:rsidRPr="005E0ED9">
        <w:t>e-residendiga seo</w:t>
      </w:r>
      <w:r w:rsidR="00323F2A">
        <w:t>tud</w:t>
      </w:r>
      <w:r w:rsidRPr="005E0ED9">
        <w:t xml:space="preserve"> riske.</w:t>
      </w:r>
      <w:r w:rsidR="00323FCA" w:rsidRPr="005E0ED9">
        <w:t>“;</w:t>
      </w:r>
    </w:p>
    <w:p w14:paraId="69B0BFC8" w14:textId="77777777" w:rsidR="004F798C" w:rsidRDefault="004F798C" w:rsidP="00BD4A84">
      <w:pPr>
        <w:jc w:val="both"/>
      </w:pPr>
    </w:p>
    <w:p w14:paraId="2C4D1C4D" w14:textId="40673205" w:rsidR="00E6669E" w:rsidRDefault="005714D4" w:rsidP="00BD4A84">
      <w:pPr>
        <w:jc w:val="both"/>
      </w:pPr>
      <w:r>
        <w:rPr>
          <w:b/>
          <w:bCs/>
        </w:rPr>
        <w:t>1</w:t>
      </w:r>
      <w:r w:rsidR="004937D5">
        <w:rPr>
          <w:b/>
          <w:bCs/>
        </w:rPr>
        <w:t>2</w:t>
      </w:r>
      <w:r w:rsidR="00E6669E" w:rsidRPr="00FA780F">
        <w:rPr>
          <w:b/>
          <w:bCs/>
        </w:rPr>
        <w:t>)</w:t>
      </w:r>
      <w:r w:rsidR="00E6669E">
        <w:t xml:space="preserve"> paragrahvi 9</w:t>
      </w:r>
      <w:r w:rsidR="00E6669E" w:rsidRPr="00FA780F">
        <w:rPr>
          <w:vertAlign w:val="superscript"/>
        </w:rPr>
        <w:t>2</w:t>
      </w:r>
      <w:r w:rsidR="00E6669E">
        <w:t xml:space="preserve"> lõige 9 muudetakse ja sõnastatakse järgmiselt:</w:t>
      </w:r>
    </w:p>
    <w:p w14:paraId="77EE247A" w14:textId="77777777" w:rsidR="00E6669E" w:rsidRDefault="00E6669E" w:rsidP="00BD4A84">
      <w:pPr>
        <w:jc w:val="both"/>
      </w:pPr>
    </w:p>
    <w:p w14:paraId="38AB2CEA" w14:textId="2852C76D" w:rsidR="00E6669E" w:rsidRDefault="00E6669E" w:rsidP="00BD4A84">
      <w:pPr>
        <w:jc w:val="both"/>
      </w:pPr>
      <w:r>
        <w:t>„</w:t>
      </w:r>
      <w:r w:rsidRPr="00E6669E">
        <w:t xml:space="preserve">(9) </w:t>
      </w:r>
      <w:bookmarkStart w:id="18" w:name="_Hlk154569065"/>
      <w:r w:rsidR="009B2270" w:rsidRPr="009B2270">
        <w:t xml:space="preserve">Haldusorgan võib </w:t>
      </w:r>
      <w:r w:rsidR="00FF34F9" w:rsidRPr="009B2270">
        <w:t xml:space="preserve">koguda </w:t>
      </w:r>
      <w:r w:rsidR="009B2270" w:rsidRPr="009B2270">
        <w:t xml:space="preserve">dokumendi väljaandmise ja kehtetuks tunnistamise menetluses, sertifikaadi kehtivuse peatamise ja kehtetuks tunnistamise menetluses ning e-residendi digitaalse isikutunnistuse kasutamise üle järelevalve menetluses tähtsust omada võivate asjaolude kohta </w:t>
      </w:r>
      <w:r w:rsidR="00FF34F9" w:rsidRPr="009B2270">
        <w:t xml:space="preserve">andmeid </w:t>
      </w:r>
      <w:r w:rsidR="009B2270" w:rsidRPr="009B2270">
        <w:t xml:space="preserve">andmekogust, teiselt avalik-õiguslikke ülesandeid täitvalt asutuselt ja isikult ning eraõiguslikult isikult. </w:t>
      </w:r>
      <w:bookmarkEnd w:id="18"/>
      <w:r w:rsidRPr="00E6669E">
        <w:t>Nimetatud isiku</w:t>
      </w:r>
      <w:r w:rsidR="00BA0069">
        <w:t>d</w:t>
      </w:r>
      <w:r w:rsidRPr="00E6669E">
        <w:t xml:space="preserve"> ja asutus</w:t>
      </w:r>
      <w:r w:rsidR="00BA0069">
        <w:t>ed</w:t>
      </w:r>
      <w:r w:rsidRPr="00E6669E">
        <w:t xml:space="preserve"> </w:t>
      </w:r>
      <w:r w:rsidR="00BA0069">
        <w:t>peavad</w:t>
      </w:r>
      <w:r w:rsidRPr="00E6669E">
        <w:t xml:space="preserve"> need andmed haldusorganile edasta</w:t>
      </w:r>
      <w:r w:rsidR="00BA0069">
        <w:t>m</w:t>
      </w:r>
      <w:r w:rsidRPr="00E6669E">
        <w:t xml:space="preserve">a ja haldusorgan </w:t>
      </w:r>
      <w:r w:rsidR="00BA0069">
        <w:t>võib</w:t>
      </w:r>
      <w:r w:rsidRPr="00E6669E">
        <w:t xml:space="preserve"> neid andmeid töödelda.</w:t>
      </w:r>
      <w:r>
        <w:t>“;</w:t>
      </w:r>
    </w:p>
    <w:p w14:paraId="2E80CAED" w14:textId="77777777" w:rsidR="00E6669E" w:rsidRDefault="00E6669E" w:rsidP="00BD4A84">
      <w:pPr>
        <w:jc w:val="both"/>
      </w:pPr>
    </w:p>
    <w:p w14:paraId="302BF6E3" w14:textId="5FC272FC" w:rsidR="00493526" w:rsidRDefault="005714D4" w:rsidP="00BD4A84">
      <w:pPr>
        <w:jc w:val="both"/>
      </w:pPr>
      <w:r>
        <w:rPr>
          <w:b/>
          <w:bCs/>
        </w:rPr>
        <w:t>1</w:t>
      </w:r>
      <w:r w:rsidR="004937D5">
        <w:rPr>
          <w:b/>
          <w:bCs/>
        </w:rPr>
        <w:t>3</w:t>
      </w:r>
      <w:r w:rsidR="00493526" w:rsidRPr="00B44BB4">
        <w:rPr>
          <w:b/>
          <w:bCs/>
        </w:rPr>
        <w:t>)</w:t>
      </w:r>
      <w:r w:rsidR="00493526">
        <w:t xml:space="preserve"> paragrahv 9</w:t>
      </w:r>
      <w:r w:rsidR="00493526" w:rsidRPr="00B44BB4">
        <w:rPr>
          <w:vertAlign w:val="superscript"/>
        </w:rPr>
        <w:t>5</w:t>
      </w:r>
      <w:r w:rsidR="00493526">
        <w:t xml:space="preserve"> </w:t>
      </w:r>
      <w:r w:rsidR="003A7DE6">
        <w:t>ning</w:t>
      </w:r>
      <w:r w:rsidR="000302CF">
        <w:t xml:space="preserve"> § 11</w:t>
      </w:r>
      <w:r w:rsidR="000302CF" w:rsidRPr="000302CF">
        <w:rPr>
          <w:vertAlign w:val="superscript"/>
        </w:rPr>
        <w:t>2</w:t>
      </w:r>
      <w:r w:rsidR="000302CF">
        <w:t xml:space="preserve"> lõiked 5 </w:t>
      </w:r>
      <w:r w:rsidR="003A7DE6">
        <w:t xml:space="preserve">ja </w:t>
      </w:r>
      <w:r w:rsidR="000302CF">
        <w:t xml:space="preserve">6 </w:t>
      </w:r>
      <w:r w:rsidR="00493526">
        <w:t>tunnistatakse kehtetuks;</w:t>
      </w:r>
    </w:p>
    <w:p w14:paraId="7C1382C9" w14:textId="77777777" w:rsidR="00493526" w:rsidRPr="005E0ED9" w:rsidRDefault="00493526" w:rsidP="00BD4A84">
      <w:pPr>
        <w:jc w:val="both"/>
      </w:pPr>
    </w:p>
    <w:bookmarkEnd w:id="6"/>
    <w:p w14:paraId="31CCF7C0" w14:textId="4A90DAA5" w:rsidR="003440A2" w:rsidRPr="005E0ED9" w:rsidRDefault="005714D4" w:rsidP="00BD4A84">
      <w:pPr>
        <w:jc w:val="both"/>
      </w:pPr>
      <w:commentRangeStart w:id="19"/>
      <w:r>
        <w:rPr>
          <w:b/>
          <w:bCs/>
        </w:rPr>
        <w:t>1</w:t>
      </w:r>
      <w:r w:rsidR="004937D5">
        <w:rPr>
          <w:b/>
          <w:bCs/>
        </w:rPr>
        <w:t>4</w:t>
      </w:r>
      <w:r w:rsidR="003440A2" w:rsidRPr="00F51DF8">
        <w:rPr>
          <w:b/>
          <w:bCs/>
        </w:rPr>
        <w:t>)</w:t>
      </w:r>
      <w:r w:rsidR="003440A2">
        <w:t xml:space="preserve"> </w:t>
      </w:r>
      <w:commentRangeEnd w:id="19"/>
      <w:r w:rsidR="007A413F">
        <w:rPr>
          <w:rStyle w:val="Kommentaariviide"/>
          <w:kern w:val="0"/>
          <w14:ligatures w14:val="none"/>
        </w:rPr>
        <w:commentReference w:id="19"/>
      </w:r>
      <w:r w:rsidR="003440A2" w:rsidRPr="005E0ED9">
        <w:t>paragrahvi 11</w:t>
      </w:r>
      <w:r w:rsidR="003440A2">
        <w:rPr>
          <w:vertAlign w:val="superscript"/>
        </w:rPr>
        <w:t>3</w:t>
      </w:r>
      <w:r w:rsidR="003440A2" w:rsidRPr="005E3892">
        <w:t xml:space="preserve"> </w:t>
      </w:r>
      <w:r w:rsidR="003440A2" w:rsidRPr="005E0ED9">
        <w:t>lõike</w:t>
      </w:r>
      <w:r w:rsidR="003440A2">
        <w:t xml:space="preserve">s 3 </w:t>
      </w:r>
      <w:r w:rsidR="00F51DF8">
        <w:t>ja § 12</w:t>
      </w:r>
      <w:r w:rsidR="00F51DF8" w:rsidRPr="00F51DF8">
        <w:rPr>
          <w:vertAlign w:val="superscript"/>
        </w:rPr>
        <w:t>2</w:t>
      </w:r>
      <w:r w:rsidR="00F51DF8">
        <w:t xml:space="preserve"> lõikes 2 </w:t>
      </w:r>
      <w:r w:rsidR="003440A2">
        <w:t>asendatakse sõna „</w:t>
      </w:r>
      <w:r w:rsidR="003440A2" w:rsidRPr="003440A2">
        <w:t>vanglatöötaja</w:t>
      </w:r>
      <w:r w:rsidR="003440A2">
        <w:t>“ sõnaga „vangla</w:t>
      </w:r>
      <w:r w:rsidR="005E3892">
        <w:t>ametnik</w:t>
      </w:r>
      <w:r w:rsidR="003440A2">
        <w:t>“</w:t>
      </w:r>
      <w:r w:rsidR="00F51DF8">
        <w:t xml:space="preserve"> vastavas käändes</w:t>
      </w:r>
      <w:r w:rsidR="003440A2">
        <w:t>;</w:t>
      </w:r>
    </w:p>
    <w:p w14:paraId="2897CDD4" w14:textId="6701B8E4" w:rsidR="00323FCA" w:rsidRDefault="00323FCA" w:rsidP="00BD4A84">
      <w:pPr>
        <w:jc w:val="both"/>
      </w:pPr>
    </w:p>
    <w:p w14:paraId="22C9F04D" w14:textId="2484C25D" w:rsidR="000302CF" w:rsidRDefault="000302CF" w:rsidP="00BD4A84">
      <w:pPr>
        <w:jc w:val="both"/>
      </w:pPr>
      <w:r>
        <w:rPr>
          <w:b/>
          <w:bCs/>
        </w:rPr>
        <w:t>1</w:t>
      </w:r>
      <w:r w:rsidR="004937D5">
        <w:rPr>
          <w:b/>
          <w:bCs/>
        </w:rPr>
        <w:t>5</w:t>
      </w:r>
      <w:r w:rsidRPr="005E0ED9">
        <w:rPr>
          <w:b/>
          <w:bCs/>
        </w:rPr>
        <w:t>)</w:t>
      </w:r>
      <w:r w:rsidRPr="005E0ED9">
        <w:t xml:space="preserve"> paragrahvi </w:t>
      </w:r>
      <w:r>
        <w:t>11</w:t>
      </w:r>
      <w:r w:rsidRPr="008E3E24">
        <w:rPr>
          <w:vertAlign w:val="superscript"/>
        </w:rPr>
        <w:t>5</w:t>
      </w:r>
      <w:r>
        <w:t xml:space="preserve"> lõige 2 </w:t>
      </w:r>
      <w:r w:rsidRPr="005E0ED9">
        <w:t>tunnistatakse kehtetuks;</w:t>
      </w:r>
    </w:p>
    <w:p w14:paraId="38C58482" w14:textId="77777777" w:rsidR="000302CF" w:rsidRPr="005E0ED9" w:rsidRDefault="000302CF" w:rsidP="00BD4A84">
      <w:pPr>
        <w:jc w:val="both"/>
      </w:pPr>
    </w:p>
    <w:p w14:paraId="1C6732CC" w14:textId="586BE27B" w:rsidR="00323FCA" w:rsidRPr="005E0ED9" w:rsidRDefault="005714D4" w:rsidP="00BD4A84">
      <w:pPr>
        <w:jc w:val="both"/>
      </w:pPr>
      <w:r>
        <w:rPr>
          <w:b/>
          <w:bCs/>
        </w:rPr>
        <w:t>1</w:t>
      </w:r>
      <w:r w:rsidR="004937D5">
        <w:rPr>
          <w:b/>
          <w:bCs/>
        </w:rPr>
        <w:t>6</w:t>
      </w:r>
      <w:r w:rsidR="00323FCA" w:rsidRPr="005E0ED9">
        <w:rPr>
          <w:b/>
          <w:bCs/>
        </w:rPr>
        <w:t>)</w:t>
      </w:r>
      <w:r w:rsidR="00323FCA" w:rsidRPr="005E0ED9">
        <w:t xml:space="preserve"> paragrahvi 1</w:t>
      </w:r>
      <w:r w:rsidR="00070A33" w:rsidRPr="005E0ED9">
        <w:t>1</w:t>
      </w:r>
      <w:r w:rsidR="00070A33" w:rsidRPr="005E0ED9">
        <w:rPr>
          <w:vertAlign w:val="superscript"/>
        </w:rPr>
        <w:t>5</w:t>
      </w:r>
      <w:r w:rsidR="00323FCA" w:rsidRPr="005E0ED9">
        <w:t xml:space="preserve"> lõikes 3 asendatakse tekstiosa „</w:t>
      </w:r>
      <w:r w:rsidR="00070A33" w:rsidRPr="005E0ED9">
        <w:t>lõigetes 1 ja 2“ tekstiosaga „lõikes 1“;</w:t>
      </w:r>
    </w:p>
    <w:p w14:paraId="3E147761" w14:textId="77777777" w:rsidR="00323FCA" w:rsidRPr="005E0ED9" w:rsidRDefault="00323FCA" w:rsidP="00BD4A84">
      <w:pPr>
        <w:jc w:val="both"/>
      </w:pPr>
    </w:p>
    <w:p w14:paraId="4CC10B85" w14:textId="4C7FCC0C" w:rsidR="004A5FAD" w:rsidRPr="005E0ED9" w:rsidRDefault="005714D4" w:rsidP="00BD4A84">
      <w:pPr>
        <w:jc w:val="both"/>
      </w:pPr>
      <w:bookmarkStart w:id="20" w:name="_Hlk149304384"/>
      <w:r>
        <w:rPr>
          <w:b/>
          <w:bCs/>
        </w:rPr>
        <w:lastRenderedPageBreak/>
        <w:t>1</w:t>
      </w:r>
      <w:r w:rsidR="004937D5">
        <w:rPr>
          <w:b/>
          <w:bCs/>
        </w:rPr>
        <w:t>7</w:t>
      </w:r>
      <w:r w:rsidR="004A5FAD" w:rsidRPr="004A5FAD">
        <w:rPr>
          <w:b/>
          <w:bCs/>
        </w:rPr>
        <w:t>)</w:t>
      </w:r>
      <w:r w:rsidR="004A5FAD">
        <w:t xml:space="preserve"> paragrahvi 11</w:t>
      </w:r>
      <w:r w:rsidR="004A5FAD" w:rsidRPr="004A5FAD">
        <w:rPr>
          <w:vertAlign w:val="superscript"/>
        </w:rPr>
        <w:t>5</w:t>
      </w:r>
      <w:r w:rsidR="004A5FAD">
        <w:t xml:space="preserve"> lõige 4 muudetakse ja sõnastatakse järgmiselt:</w:t>
      </w:r>
    </w:p>
    <w:p w14:paraId="11723E84" w14:textId="77777777" w:rsidR="0038658C" w:rsidRPr="009D3EC3" w:rsidRDefault="0038658C" w:rsidP="00BD4A84">
      <w:pPr>
        <w:jc w:val="both"/>
      </w:pPr>
    </w:p>
    <w:p w14:paraId="33E5A286" w14:textId="3B564864" w:rsidR="009D3EC3" w:rsidRPr="00B80367" w:rsidRDefault="004A5FAD" w:rsidP="009D3EC3">
      <w:pPr>
        <w:jc w:val="both"/>
      </w:pPr>
      <w:r w:rsidRPr="009D3EC3">
        <w:t xml:space="preserve">„(4) </w:t>
      </w:r>
      <w:r w:rsidR="009D3EC3" w:rsidRPr="009D3EC3">
        <w:t xml:space="preserve">Vanglaametnik </w:t>
      </w:r>
      <w:bookmarkStart w:id="21" w:name="_Hlk155619100"/>
      <w:r w:rsidR="009D3EC3" w:rsidRPr="009D3EC3">
        <w:t xml:space="preserve">edastab Eesti </w:t>
      </w:r>
      <w:bookmarkStart w:id="22" w:name="_Hlk158974112"/>
      <w:r w:rsidR="009D3EC3" w:rsidRPr="009D3EC3">
        <w:t xml:space="preserve">vanglas kinni peetava isiku </w:t>
      </w:r>
      <w:bookmarkEnd w:id="21"/>
      <w:r w:rsidR="009D3EC3" w:rsidRPr="009D3EC3">
        <w:t xml:space="preserve">dokumendi väljaandmise taotluse </w:t>
      </w:r>
      <w:bookmarkEnd w:id="22"/>
      <w:r w:rsidR="009D3EC3" w:rsidRPr="009D3EC3">
        <w:t xml:space="preserve">Politsei- ja Piirivalveametile, kontrollib isiku isikusamasust ning </w:t>
      </w:r>
      <w:r w:rsidR="009D3EC3" w:rsidRPr="00B80367">
        <w:t>võib võtta isiku biomeetrilised andmed, kui:</w:t>
      </w:r>
    </w:p>
    <w:p w14:paraId="0B98B39E" w14:textId="77777777" w:rsidR="009D3EC3" w:rsidRPr="009D3EC3" w:rsidRDefault="009D3EC3" w:rsidP="009D3EC3">
      <w:pPr>
        <w:jc w:val="both"/>
      </w:pPr>
      <w:r w:rsidRPr="00B80367">
        <w:t>1) taotlus on põhjenda</w:t>
      </w:r>
      <w:r w:rsidRPr="009D3EC3">
        <w:t>tud;</w:t>
      </w:r>
    </w:p>
    <w:p w14:paraId="7C2F6C11" w14:textId="77777777" w:rsidR="009D3EC3" w:rsidRPr="009D3EC3" w:rsidRDefault="009D3EC3" w:rsidP="009D3EC3">
      <w:pPr>
        <w:jc w:val="both"/>
      </w:pPr>
      <w:r w:rsidRPr="009D3EC3">
        <w:t>2) isik vajab vanglas viibimise ajal dokumenti;</w:t>
      </w:r>
    </w:p>
    <w:p w14:paraId="6D79B675" w14:textId="74178B57" w:rsidR="004A5FAD" w:rsidRPr="00FA4A26" w:rsidRDefault="009D3EC3" w:rsidP="009D3EC3">
      <w:pPr>
        <w:jc w:val="both"/>
      </w:pPr>
      <w:r w:rsidRPr="009D3EC3">
        <w:t xml:space="preserve">3) isiklik pöördumine Politsei- ja Piirivalveametisse on nõutav, kuid isikul ei ole võimalik seda </w:t>
      </w:r>
      <w:r w:rsidRPr="00FA4A26">
        <w:t>teha.</w:t>
      </w:r>
      <w:r w:rsidR="004A5FAD" w:rsidRPr="00FA4A26">
        <w:t>“;</w:t>
      </w:r>
    </w:p>
    <w:p w14:paraId="44D9FACB" w14:textId="4FD4FC45" w:rsidR="005E3892" w:rsidRPr="00FA4A26" w:rsidRDefault="005E3892" w:rsidP="00BD4A84">
      <w:pPr>
        <w:jc w:val="both"/>
      </w:pPr>
    </w:p>
    <w:p w14:paraId="35404DD9" w14:textId="77777777" w:rsidR="00FA4A26" w:rsidRPr="00AA44E6" w:rsidRDefault="00FA4A26" w:rsidP="00FA4A26">
      <w:pPr>
        <w:jc w:val="both"/>
      </w:pPr>
      <w:r w:rsidRPr="00AA44E6">
        <w:rPr>
          <w:b/>
          <w:bCs/>
        </w:rPr>
        <w:t>1</w:t>
      </w:r>
      <w:r>
        <w:rPr>
          <w:b/>
          <w:bCs/>
        </w:rPr>
        <w:t>8</w:t>
      </w:r>
      <w:r w:rsidRPr="00AA44E6">
        <w:rPr>
          <w:b/>
          <w:bCs/>
        </w:rPr>
        <w:t>)</w:t>
      </w:r>
      <w:r w:rsidRPr="00AA44E6">
        <w:t xml:space="preserve"> paragrahvi 11</w:t>
      </w:r>
      <w:r w:rsidRPr="00AA44E6">
        <w:rPr>
          <w:vertAlign w:val="superscript"/>
        </w:rPr>
        <w:t>5</w:t>
      </w:r>
      <w:r w:rsidRPr="00AA44E6">
        <w:t xml:space="preserve"> täiendatakse lõi</w:t>
      </w:r>
      <w:r>
        <w:t>getega</w:t>
      </w:r>
      <w:r w:rsidRPr="00AA44E6">
        <w:t xml:space="preserve"> 4</w:t>
      </w:r>
      <w:r w:rsidRPr="00AA44E6">
        <w:rPr>
          <w:vertAlign w:val="superscript"/>
        </w:rPr>
        <w:t>1</w:t>
      </w:r>
      <w:r>
        <w:t>–</w:t>
      </w:r>
      <w:r w:rsidRPr="00AA44E6">
        <w:t>4</w:t>
      </w:r>
      <w:r>
        <w:rPr>
          <w:vertAlign w:val="superscript"/>
        </w:rPr>
        <w:t>3</w:t>
      </w:r>
      <w:r>
        <w:t xml:space="preserve"> </w:t>
      </w:r>
      <w:r w:rsidRPr="00AA44E6">
        <w:t>järgmises sõnastuses:</w:t>
      </w:r>
    </w:p>
    <w:p w14:paraId="7EF74982" w14:textId="77777777" w:rsidR="00FA4A26" w:rsidRPr="00AA44E6" w:rsidRDefault="00FA4A26" w:rsidP="00FA4A26">
      <w:pPr>
        <w:jc w:val="both"/>
      </w:pPr>
    </w:p>
    <w:p w14:paraId="6FCBEB99" w14:textId="77777777" w:rsidR="00FA4A26" w:rsidRDefault="00FA4A26" w:rsidP="00FA4A26">
      <w:pPr>
        <w:jc w:val="both"/>
      </w:pPr>
      <w:r>
        <w:t>„</w:t>
      </w:r>
      <w:r w:rsidRPr="004C6FED">
        <w:t>(4</w:t>
      </w:r>
      <w:r w:rsidRPr="004C6FED">
        <w:rPr>
          <w:vertAlign w:val="superscript"/>
        </w:rPr>
        <w:t>1</w:t>
      </w:r>
      <w:r w:rsidRPr="004C6FED">
        <w:t xml:space="preserve">) </w:t>
      </w:r>
      <w:bookmarkStart w:id="23" w:name="_Hlk158975153"/>
      <w:r w:rsidRPr="00C85438">
        <w:t>Vanglaametnik</w:t>
      </w:r>
      <w:r w:rsidRPr="004C6FED">
        <w:t xml:space="preserve"> võtab käesoleva paragrahvi lõike 4 </w:t>
      </w:r>
      <w:r>
        <w:t>alusel</w:t>
      </w:r>
      <w:r w:rsidRPr="004C6FED">
        <w:t xml:space="preserve"> Eesti vanglas kinni peetava isiku biomeetrilised </w:t>
      </w:r>
      <w:bookmarkEnd w:id="23"/>
      <w:r w:rsidRPr="004C6FED">
        <w:t>andmed käesoleva seaduse § 15 lõike 6 alusel kehtestatud korras.</w:t>
      </w:r>
    </w:p>
    <w:p w14:paraId="7D1A31A8" w14:textId="77777777" w:rsidR="00FA4A26" w:rsidRDefault="00FA4A26" w:rsidP="00FA4A26">
      <w:pPr>
        <w:jc w:val="both"/>
      </w:pPr>
    </w:p>
    <w:p w14:paraId="70EFFB94" w14:textId="42250E5A" w:rsidR="00FA4A26" w:rsidRPr="00FA4A26" w:rsidRDefault="00FA4A26" w:rsidP="00FA4A26">
      <w:pPr>
        <w:jc w:val="both"/>
      </w:pPr>
      <w:r w:rsidRPr="00291B9B">
        <w:t>(4</w:t>
      </w:r>
      <w:r>
        <w:rPr>
          <w:vertAlign w:val="superscript"/>
        </w:rPr>
        <w:t>2</w:t>
      </w:r>
      <w:r>
        <w:t xml:space="preserve">) Käesoleva paragrahvi lõike 4 alusel võetud </w:t>
      </w:r>
      <w:r w:rsidRPr="0095773E">
        <w:t xml:space="preserve">Eesti </w:t>
      </w:r>
      <w:bookmarkStart w:id="24" w:name="_Hlk158975208"/>
      <w:r w:rsidRPr="0095773E">
        <w:t>vanglas kinni peetava isiku biomeetrilised</w:t>
      </w:r>
      <w:r w:rsidRPr="0095773E" w:rsidDel="0095773E">
        <w:t xml:space="preserve"> </w:t>
      </w:r>
      <w:bookmarkEnd w:id="24"/>
      <w:r w:rsidRPr="00FA4A26">
        <w:t>andmed kantakse andmekogusse ABIS.</w:t>
      </w:r>
    </w:p>
    <w:p w14:paraId="49073263" w14:textId="77777777" w:rsidR="00FA4A26" w:rsidRDefault="00FA4A26" w:rsidP="00FA4A26">
      <w:pPr>
        <w:jc w:val="both"/>
      </w:pPr>
      <w:bookmarkStart w:id="25" w:name="_Hlk155619069"/>
    </w:p>
    <w:p w14:paraId="41935F37" w14:textId="5D1511B9" w:rsidR="00FA4A26" w:rsidRDefault="00FA4A26" w:rsidP="00FA4A26">
      <w:pPr>
        <w:jc w:val="both"/>
      </w:pPr>
      <w:r w:rsidRPr="00AA44E6">
        <w:t>(</w:t>
      </w:r>
      <w:r>
        <w:t>4</w:t>
      </w:r>
      <w:r>
        <w:rPr>
          <w:vertAlign w:val="superscript"/>
        </w:rPr>
        <w:t>3</w:t>
      </w:r>
      <w:r w:rsidRPr="00AA44E6">
        <w:t xml:space="preserve">) Kui </w:t>
      </w:r>
      <w:r w:rsidRPr="00C85438">
        <w:t>vanglaametnik</w:t>
      </w:r>
      <w:r w:rsidRPr="00AA44E6">
        <w:t xml:space="preserve"> </w:t>
      </w:r>
      <w:bookmarkEnd w:id="25"/>
      <w:r>
        <w:t xml:space="preserve">ei võta </w:t>
      </w:r>
      <w:bookmarkStart w:id="26" w:name="_Hlk155619889"/>
      <w:r>
        <w:t xml:space="preserve">käesoleva paragrahvi lõike 4 alusel </w:t>
      </w:r>
      <w:r w:rsidRPr="00AA44E6">
        <w:t>Eesti vanglas kinni peetava isiku biomeetrilisi andmeid</w:t>
      </w:r>
      <w:bookmarkEnd w:id="26"/>
      <w:r w:rsidRPr="00AA44E6">
        <w:t xml:space="preserve">, võtab </w:t>
      </w:r>
      <w:r>
        <w:t xml:space="preserve">need </w:t>
      </w:r>
      <w:r w:rsidRPr="00AA44E6">
        <w:t xml:space="preserve">Politsei- ja Piirivalveamet </w:t>
      </w:r>
      <w:r>
        <w:t>vangl</w:t>
      </w:r>
      <w:r w:rsidRPr="00AA44E6">
        <w:t>as.</w:t>
      </w:r>
      <w:r>
        <w:t>“;</w:t>
      </w:r>
    </w:p>
    <w:p w14:paraId="433A0832" w14:textId="77777777" w:rsidR="00FA4A26" w:rsidRPr="00FA4A26" w:rsidRDefault="00FA4A26" w:rsidP="00FA4A26">
      <w:pPr>
        <w:jc w:val="both"/>
      </w:pPr>
    </w:p>
    <w:p w14:paraId="0425136A" w14:textId="3108B4CA" w:rsidR="004A5FAD" w:rsidRPr="00AA44E6" w:rsidRDefault="004937D5" w:rsidP="004A5FAD">
      <w:pPr>
        <w:jc w:val="both"/>
      </w:pPr>
      <w:r w:rsidRPr="00FA4A26">
        <w:rPr>
          <w:b/>
          <w:bCs/>
        </w:rPr>
        <w:t>19</w:t>
      </w:r>
      <w:r w:rsidR="004A5FAD" w:rsidRPr="00FA4A26">
        <w:rPr>
          <w:b/>
          <w:bCs/>
        </w:rPr>
        <w:t>)</w:t>
      </w:r>
      <w:r w:rsidR="004A5FAD" w:rsidRPr="00FA4A26">
        <w:t xml:space="preserve"> paragrahvi 11</w:t>
      </w:r>
      <w:r w:rsidR="004A5FAD" w:rsidRPr="00FA4A26">
        <w:rPr>
          <w:vertAlign w:val="superscript"/>
        </w:rPr>
        <w:t>5</w:t>
      </w:r>
      <w:r w:rsidR="004A5FAD" w:rsidRPr="00FA4A26">
        <w:t xml:space="preserve"> lõige 5 tunnistatakse kehtetuks;</w:t>
      </w:r>
    </w:p>
    <w:p w14:paraId="1E99D9B9" w14:textId="77777777" w:rsidR="004A5FAD" w:rsidRPr="00AA44E6" w:rsidRDefault="004A5FAD" w:rsidP="00BD4A84">
      <w:pPr>
        <w:jc w:val="both"/>
      </w:pPr>
    </w:p>
    <w:p w14:paraId="14D8684F" w14:textId="43F293CD" w:rsidR="0038658C" w:rsidRPr="005E0ED9" w:rsidRDefault="005714D4" w:rsidP="00BD4A84">
      <w:pPr>
        <w:jc w:val="both"/>
      </w:pPr>
      <w:r>
        <w:rPr>
          <w:b/>
          <w:bCs/>
        </w:rPr>
        <w:t>2</w:t>
      </w:r>
      <w:r w:rsidR="008E3E24">
        <w:rPr>
          <w:b/>
          <w:bCs/>
        </w:rPr>
        <w:t>0</w:t>
      </w:r>
      <w:r w:rsidR="0038658C" w:rsidRPr="005E0ED9">
        <w:rPr>
          <w:b/>
          <w:bCs/>
        </w:rPr>
        <w:t>)</w:t>
      </w:r>
      <w:r w:rsidR="0038658C" w:rsidRPr="005E0ED9">
        <w:t xml:space="preserve"> paragrahvi 11</w:t>
      </w:r>
      <w:r w:rsidR="0038658C" w:rsidRPr="005E0ED9">
        <w:rPr>
          <w:vertAlign w:val="superscript"/>
        </w:rPr>
        <w:t>5</w:t>
      </w:r>
      <w:r w:rsidR="0038658C" w:rsidRPr="005E0ED9">
        <w:t xml:space="preserve"> lõige 6 muudetakse ja sõnastatakse järgmiselt:</w:t>
      </w:r>
    </w:p>
    <w:p w14:paraId="4B06EC72" w14:textId="77777777" w:rsidR="0038658C" w:rsidRPr="005E0ED9" w:rsidRDefault="0038658C" w:rsidP="00BD4A84">
      <w:pPr>
        <w:jc w:val="both"/>
      </w:pPr>
    </w:p>
    <w:p w14:paraId="7ED99142" w14:textId="38DEB2CA" w:rsidR="0038658C" w:rsidRPr="005E0ED9" w:rsidRDefault="0038658C" w:rsidP="00BD4A84">
      <w:pPr>
        <w:jc w:val="both"/>
      </w:pPr>
      <w:bookmarkStart w:id="27" w:name="_Hlk149124800"/>
      <w:r w:rsidRPr="005E0ED9">
        <w:t>„</w:t>
      </w:r>
      <w:r w:rsidR="004A5FAD" w:rsidRPr="004A5FAD">
        <w:t xml:space="preserve">(6) Politsei- ja Piirivalveamet </w:t>
      </w:r>
      <w:r w:rsidR="00080668" w:rsidRPr="004A5FAD">
        <w:t>võtab Eesti vanglas</w:t>
      </w:r>
      <w:r w:rsidR="00080668">
        <w:t xml:space="preserve"> kinni peetava isiku</w:t>
      </w:r>
      <w:r w:rsidR="00080668" w:rsidRPr="004A5FAD">
        <w:t xml:space="preserve"> </w:t>
      </w:r>
      <w:r w:rsidR="004A5FAD" w:rsidRPr="004A5FAD">
        <w:t xml:space="preserve">dokumendi </w:t>
      </w:r>
      <w:r w:rsidR="00080668">
        <w:t xml:space="preserve">väljaandmise </w:t>
      </w:r>
      <w:r w:rsidR="004A5FAD" w:rsidRPr="004A5FAD">
        <w:t>taotluse vastu</w:t>
      </w:r>
      <w:r w:rsidR="00080668">
        <w:t xml:space="preserve"> juhul</w:t>
      </w:r>
      <w:r w:rsidR="004A5FAD" w:rsidRPr="004A5FAD">
        <w:t xml:space="preserve">, kui </w:t>
      </w:r>
      <w:r w:rsidR="004A5FAD" w:rsidRPr="00C85438">
        <w:t>vanglaametnik</w:t>
      </w:r>
      <w:r w:rsidR="004A5FAD" w:rsidRPr="006D0787">
        <w:t xml:space="preserve"> </w:t>
      </w:r>
      <w:r w:rsidR="004A5FAD" w:rsidRPr="004A5FAD">
        <w:t xml:space="preserve">lisab taotlusele </w:t>
      </w:r>
      <w:r w:rsidR="004A5FAD" w:rsidRPr="006D0787">
        <w:t xml:space="preserve">põhjendatud kinnituse, mis tõendab </w:t>
      </w:r>
      <w:r w:rsidR="00DE77F7">
        <w:t xml:space="preserve">isiku </w:t>
      </w:r>
      <w:r w:rsidR="004A5FAD" w:rsidRPr="006D0787">
        <w:t>vajadust</w:t>
      </w:r>
      <w:r w:rsidR="004A5FAD" w:rsidRPr="006D0787" w:rsidDel="00E82879">
        <w:t xml:space="preserve"> </w:t>
      </w:r>
      <w:r w:rsidR="004A5FAD" w:rsidRPr="006D0787">
        <w:t>taotleda dokumenti.</w:t>
      </w:r>
      <w:r w:rsidRPr="005E0ED9">
        <w:t>“;</w:t>
      </w:r>
    </w:p>
    <w:bookmarkEnd w:id="20"/>
    <w:p w14:paraId="0700408A" w14:textId="77777777" w:rsidR="00323FCA" w:rsidRPr="005E0ED9" w:rsidRDefault="00323FCA" w:rsidP="00BD4A84">
      <w:pPr>
        <w:jc w:val="both"/>
      </w:pPr>
    </w:p>
    <w:bookmarkEnd w:id="27"/>
    <w:p w14:paraId="1396F25D" w14:textId="07DDE532" w:rsidR="00323FCA" w:rsidRPr="005E0ED9" w:rsidRDefault="005714D4" w:rsidP="00BD4A84">
      <w:pPr>
        <w:jc w:val="both"/>
      </w:pPr>
      <w:r>
        <w:rPr>
          <w:b/>
          <w:bCs/>
        </w:rPr>
        <w:t>21</w:t>
      </w:r>
      <w:r w:rsidR="00323FCA" w:rsidRPr="005E0ED9">
        <w:rPr>
          <w:b/>
          <w:bCs/>
        </w:rPr>
        <w:t>)</w:t>
      </w:r>
      <w:r w:rsidR="00323FCA" w:rsidRPr="005E0ED9">
        <w:t xml:space="preserve"> paragrahvi 1</w:t>
      </w:r>
      <w:r w:rsidR="0038642E">
        <w:t>1</w:t>
      </w:r>
      <w:r w:rsidR="0038642E" w:rsidRPr="001B32B1">
        <w:rPr>
          <w:vertAlign w:val="superscript"/>
        </w:rPr>
        <w:t>7</w:t>
      </w:r>
      <w:r w:rsidR="005E3B2C" w:rsidRPr="005E0ED9">
        <w:t xml:space="preserve"> täiendatakse lõikega 3</w:t>
      </w:r>
      <w:r w:rsidR="00323FCA" w:rsidRPr="005E0ED9">
        <w:t xml:space="preserve"> järgmises sõnastuses:</w:t>
      </w:r>
    </w:p>
    <w:p w14:paraId="20DC9A00" w14:textId="77777777" w:rsidR="00323FCA" w:rsidRPr="005E0ED9" w:rsidRDefault="00323FCA" w:rsidP="00BD4A84">
      <w:pPr>
        <w:jc w:val="both"/>
      </w:pPr>
    </w:p>
    <w:p w14:paraId="4A0CBF07" w14:textId="5FD921D7" w:rsidR="00323FCA" w:rsidRPr="005E0ED9" w:rsidRDefault="00323FCA" w:rsidP="00BD4A84">
      <w:pPr>
        <w:jc w:val="both"/>
      </w:pPr>
      <w:r w:rsidRPr="005E0ED9">
        <w:t>„</w:t>
      </w:r>
      <w:bookmarkStart w:id="28" w:name="_Hlk137644753"/>
      <w:r w:rsidR="005E3B2C" w:rsidRPr="005E0ED9">
        <w:t xml:space="preserve">(3) </w:t>
      </w:r>
      <w:bookmarkStart w:id="29" w:name="_Hlk154647911"/>
      <w:r w:rsidR="005E3B2C" w:rsidRPr="005E0ED9">
        <w:t xml:space="preserve">Dokumendi </w:t>
      </w:r>
      <w:r w:rsidR="0038642E">
        <w:t xml:space="preserve">taotlus jäetakse läbi vaatamata, </w:t>
      </w:r>
      <w:r w:rsidR="005E3B2C" w:rsidRPr="005E0ED9">
        <w:t xml:space="preserve">kui isik ei </w:t>
      </w:r>
      <w:r w:rsidR="00FA4A26">
        <w:t>läbi</w:t>
      </w:r>
      <w:r w:rsidR="00B80367">
        <w:t xml:space="preserve"> </w:t>
      </w:r>
      <w:r w:rsidR="005E3B2C" w:rsidRPr="005E0ED9">
        <w:t>Politsei- ja Piirivalveameti nõudmisel käesoleva seaduse § 9</w:t>
      </w:r>
      <w:r w:rsidR="005E3B2C" w:rsidRPr="005E0ED9">
        <w:rPr>
          <w:vertAlign w:val="superscript"/>
        </w:rPr>
        <w:t>2</w:t>
      </w:r>
      <w:r w:rsidR="005E3B2C" w:rsidRPr="005E0ED9">
        <w:t xml:space="preserve"> lõikes 6</w:t>
      </w:r>
      <w:r w:rsidR="005E3B2C" w:rsidRPr="005E0ED9">
        <w:rPr>
          <w:vertAlign w:val="superscript"/>
        </w:rPr>
        <w:t>1</w:t>
      </w:r>
      <w:r w:rsidR="005E3B2C" w:rsidRPr="005E0ED9">
        <w:t xml:space="preserve"> nimetatud </w:t>
      </w:r>
      <w:r w:rsidR="00441CE9" w:rsidRPr="00C85438">
        <w:t>DNA-ekspertiisi</w:t>
      </w:r>
      <w:r w:rsidR="00441CE9" w:rsidRPr="005E0ED9">
        <w:t xml:space="preserve"> </w:t>
      </w:r>
      <w:r w:rsidR="005E3B2C" w:rsidRPr="005E0ED9">
        <w:t>90</w:t>
      </w:r>
      <w:r w:rsidR="00644EE5">
        <w:t> </w:t>
      </w:r>
      <w:r w:rsidR="005E3B2C" w:rsidRPr="005E0ED9">
        <w:t>päeva jooksul</w:t>
      </w:r>
      <w:bookmarkEnd w:id="29"/>
      <w:r w:rsidR="005E3B2C" w:rsidRPr="005E0ED9">
        <w:t>.</w:t>
      </w:r>
      <w:bookmarkEnd w:id="28"/>
      <w:r w:rsidRPr="005E0ED9">
        <w:t>“;</w:t>
      </w:r>
    </w:p>
    <w:p w14:paraId="66093EE4" w14:textId="77777777" w:rsidR="00323FCA" w:rsidRPr="005E0ED9" w:rsidRDefault="00323FCA" w:rsidP="00BD4A84">
      <w:pPr>
        <w:jc w:val="both"/>
      </w:pPr>
    </w:p>
    <w:p w14:paraId="5BBA5E20" w14:textId="23897154" w:rsidR="00323FCA" w:rsidRPr="005E0ED9" w:rsidRDefault="005714D4" w:rsidP="00BD4A84">
      <w:pPr>
        <w:jc w:val="both"/>
      </w:pPr>
      <w:r>
        <w:rPr>
          <w:b/>
          <w:bCs/>
        </w:rPr>
        <w:t>22</w:t>
      </w:r>
      <w:r w:rsidR="00323FCA" w:rsidRPr="005E0ED9">
        <w:rPr>
          <w:b/>
          <w:bCs/>
        </w:rPr>
        <w:t>)</w:t>
      </w:r>
      <w:r w:rsidR="00323FCA" w:rsidRPr="005E0ED9">
        <w:t xml:space="preserve"> paragrahvi 1</w:t>
      </w:r>
      <w:r w:rsidR="005E3B2C" w:rsidRPr="005E0ED9">
        <w:t>2</w:t>
      </w:r>
      <w:r w:rsidR="005E3B2C" w:rsidRPr="005E0ED9">
        <w:rPr>
          <w:vertAlign w:val="superscript"/>
        </w:rPr>
        <w:t>1</w:t>
      </w:r>
      <w:r w:rsidR="00323FCA" w:rsidRPr="005E0ED9">
        <w:t xml:space="preserve"> lõi</w:t>
      </w:r>
      <w:r w:rsidR="005E3B2C" w:rsidRPr="005E0ED9">
        <w:t>kest</w:t>
      </w:r>
      <w:r w:rsidR="00323FCA" w:rsidRPr="005E0ED9">
        <w:t xml:space="preserve"> </w:t>
      </w:r>
      <w:r w:rsidR="005E3B2C" w:rsidRPr="005E0ED9">
        <w:t>2</w:t>
      </w:r>
      <w:r w:rsidR="005E3B2C" w:rsidRPr="005E0ED9">
        <w:rPr>
          <w:vertAlign w:val="superscript"/>
        </w:rPr>
        <w:t>1</w:t>
      </w:r>
      <w:r w:rsidR="005E3B2C" w:rsidRPr="00C14FCC">
        <w:t xml:space="preserve"> </w:t>
      </w:r>
      <w:r w:rsidR="005E3B2C" w:rsidRPr="005E0ED9">
        <w:t xml:space="preserve">jäetakse välja </w:t>
      </w:r>
      <w:r w:rsidR="00167216">
        <w:t>sõnad</w:t>
      </w:r>
      <w:r w:rsidR="00167216" w:rsidRPr="005E0ED9">
        <w:t xml:space="preserve"> </w:t>
      </w:r>
      <w:r w:rsidR="005E3B2C" w:rsidRPr="005E0ED9">
        <w:t>„dokumendi taotlemisel“</w:t>
      </w:r>
      <w:r w:rsidR="00323FCA" w:rsidRPr="005E0ED9">
        <w:t>;</w:t>
      </w:r>
    </w:p>
    <w:p w14:paraId="17B9DE0D" w14:textId="77777777" w:rsidR="00323FCA" w:rsidRPr="005E0ED9" w:rsidRDefault="00323FCA" w:rsidP="00BD4A84">
      <w:pPr>
        <w:jc w:val="both"/>
      </w:pPr>
    </w:p>
    <w:p w14:paraId="1B36DF24" w14:textId="18A27AE0" w:rsidR="005E3B2C" w:rsidRPr="005E0ED9" w:rsidRDefault="005714D4" w:rsidP="00BD4A84">
      <w:pPr>
        <w:jc w:val="both"/>
      </w:pPr>
      <w:r>
        <w:rPr>
          <w:b/>
          <w:bCs/>
        </w:rPr>
        <w:t>23</w:t>
      </w:r>
      <w:r w:rsidR="00323FCA" w:rsidRPr="005E0ED9">
        <w:rPr>
          <w:b/>
          <w:bCs/>
        </w:rPr>
        <w:t>)</w:t>
      </w:r>
      <w:r w:rsidR="00323FCA" w:rsidRPr="005E0ED9">
        <w:t xml:space="preserve"> paragrahvi 1</w:t>
      </w:r>
      <w:r w:rsidR="005E3B2C" w:rsidRPr="005E0ED9">
        <w:t>2</w:t>
      </w:r>
      <w:r w:rsidR="005E3B2C" w:rsidRPr="005E0ED9">
        <w:rPr>
          <w:vertAlign w:val="superscript"/>
        </w:rPr>
        <w:t>1</w:t>
      </w:r>
      <w:r w:rsidR="00323FCA" w:rsidRPr="005E0ED9">
        <w:t xml:space="preserve"> lõi</w:t>
      </w:r>
      <w:r w:rsidR="005E3B2C" w:rsidRPr="005E0ED9">
        <w:t>ge</w:t>
      </w:r>
      <w:r w:rsidR="00323FCA" w:rsidRPr="005E0ED9">
        <w:t xml:space="preserve"> </w:t>
      </w:r>
      <w:r w:rsidR="005E3B2C" w:rsidRPr="005E0ED9">
        <w:t>2</w:t>
      </w:r>
      <w:r w:rsidR="005E3B2C" w:rsidRPr="005E0ED9">
        <w:rPr>
          <w:vertAlign w:val="superscript"/>
        </w:rPr>
        <w:t>2</w:t>
      </w:r>
      <w:r w:rsidR="005E3B2C" w:rsidRPr="005E0ED9">
        <w:t xml:space="preserve"> muudetakse ja sõnastatakse järgmiselt:</w:t>
      </w:r>
    </w:p>
    <w:p w14:paraId="634132A2" w14:textId="77777777" w:rsidR="005E3B2C" w:rsidRPr="005E0ED9" w:rsidRDefault="005E3B2C" w:rsidP="00BD4A84">
      <w:pPr>
        <w:jc w:val="both"/>
      </w:pPr>
    </w:p>
    <w:p w14:paraId="508845D4" w14:textId="7F75E771" w:rsidR="00323FCA" w:rsidRPr="005E0ED9" w:rsidRDefault="005E3B2C" w:rsidP="00BD4A84">
      <w:pPr>
        <w:jc w:val="both"/>
      </w:pPr>
      <w:r w:rsidRPr="005E0ED9">
        <w:t>„(2</w:t>
      </w:r>
      <w:r w:rsidRPr="005E0ED9">
        <w:rPr>
          <w:vertAlign w:val="superscript"/>
        </w:rPr>
        <w:t>2</w:t>
      </w:r>
      <w:r w:rsidRPr="005E0ED9">
        <w:t xml:space="preserve">) </w:t>
      </w:r>
      <w:r w:rsidR="003901EA">
        <w:t>Dokumendi taotleja</w:t>
      </w:r>
      <w:r w:rsidRPr="005E0ED9">
        <w:t xml:space="preserve"> soovil võib </w:t>
      </w:r>
      <w:r w:rsidR="00C50C0C">
        <w:t>selle</w:t>
      </w:r>
      <w:r w:rsidR="00C50C0C" w:rsidRPr="005E0ED9">
        <w:t xml:space="preserve"> </w:t>
      </w:r>
      <w:r w:rsidRPr="005E0ED9">
        <w:t xml:space="preserve">väljaandja </w:t>
      </w:r>
      <w:r w:rsidR="00167216" w:rsidRPr="005E0ED9">
        <w:t xml:space="preserve">toimetada </w:t>
      </w:r>
      <w:r w:rsidR="00C50C0C">
        <w:t>dokumendi</w:t>
      </w:r>
      <w:r w:rsidR="00C50C0C" w:rsidRPr="005E0ED9">
        <w:t xml:space="preserve"> </w:t>
      </w:r>
      <w:r w:rsidRPr="005E0ED9">
        <w:t>kätte turvalise teenuse</w:t>
      </w:r>
      <w:r w:rsidR="008128B5">
        <w:t xml:space="preserve"> </w:t>
      </w:r>
      <w:r w:rsidR="00D40DF0">
        <w:t>osutaja</w:t>
      </w:r>
      <w:r w:rsidRPr="005E0ED9">
        <w:t xml:space="preserve"> </w:t>
      </w:r>
      <w:r w:rsidRPr="00C85438">
        <w:t>vahendusel</w:t>
      </w:r>
      <w:r w:rsidRPr="005E0ED9">
        <w:t xml:space="preserve">. </w:t>
      </w:r>
      <w:r w:rsidR="00167216">
        <w:t>T</w:t>
      </w:r>
      <w:r w:rsidR="00167216" w:rsidRPr="005E0ED9">
        <w:t>urvalise teenuse</w:t>
      </w:r>
      <w:r w:rsidR="008128B5">
        <w:t xml:space="preserve"> </w:t>
      </w:r>
      <w:r w:rsidR="00167216">
        <w:t>osutaja</w:t>
      </w:r>
      <w:r w:rsidR="00167216" w:rsidRPr="005E0ED9">
        <w:t xml:space="preserve"> </w:t>
      </w:r>
      <w:r w:rsidRPr="005E0ED9">
        <w:t>määrab kindlaks</w:t>
      </w:r>
      <w:r w:rsidR="00167216" w:rsidRPr="00167216">
        <w:t xml:space="preserve"> </w:t>
      </w:r>
      <w:r w:rsidR="00167216">
        <w:t>d</w:t>
      </w:r>
      <w:r w:rsidR="00167216" w:rsidRPr="005E0ED9">
        <w:t>okumendi väljaandja</w:t>
      </w:r>
      <w:r w:rsidRPr="005E0ED9">
        <w:t xml:space="preserve">. </w:t>
      </w:r>
      <w:r w:rsidR="00ED5979">
        <w:t>T</w:t>
      </w:r>
      <w:r w:rsidR="002C06DC">
        <w:t>urvalise t</w:t>
      </w:r>
      <w:r w:rsidRPr="005E0ED9">
        <w:t>eenuse</w:t>
      </w:r>
      <w:r w:rsidR="002C06DC">
        <w:t xml:space="preserve"> </w:t>
      </w:r>
      <w:r w:rsidRPr="005E0ED9">
        <w:t xml:space="preserve">kulud kannab </w:t>
      </w:r>
      <w:r w:rsidR="003901EA">
        <w:t>dokumendi taotleja</w:t>
      </w:r>
      <w:r w:rsidR="00C50C0C">
        <w:t>.</w:t>
      </w:r>
      <w:r w:rsidRPr="005E0ED9">
        <w:t>“</w:t>
      </w:r>
      <w:r w:rsidR="00323FCA" w:rsidRPr="005E0ED9">
        <w:t>;</w:t>
      </w:r>
    </w:p>
    <w:p w14:paraId="16EBBD32" w14:textId="77777777" w:rsidR="00323FCA" w:rsidRPr="005E0ED9" w:rsidRDefault="00323FCA" w:rsidP="00BD4A84">
      <w:pPr>
        <w:jc w:val="both"/>
      </w:pPr>
    </w:p>
    <w:p w14:paraId="6CC5DF35" w14:textId="6180B418" w:rsidR="00323FCA" w:rsidRDefault="005714D4" w:rsidP="00BD4A84">
      <w:pPr>
        <w:jc w:val="both"/>
      </w:pPr>
      <w:r>
        <w:rPr>
          <w:b/>
          <w:bCs/>
        </w:rPr>
        <w:t>24</w:t>
      </w:r>
      <w:r w:rsidR="00323FCA" w:rsidRPr="005E0ED9">
        <w:rPr>
          <w:b/>
          <w:bCs/>
        </w:rPr>
        <w:t xml:space="preserve">) </w:t>
      </w:r>
      <w:r w:rsidR="00323FCA" w:rsidRPr="005E0ED9">
        <w:t>paragrahvi 1</w:t>
      </w:r>
      <w:r w:rsidR="005E3B2C" w:rsidRPr="005E0ED9">
        <w:t>2</w:t>
      </w:r>
      <w:r w:rsidR="005E3B2C" w:rsidRPr="005E0ED9">
        <w:rPr>
          <w:vertAlign w:val="superscript"/>
        </w:rPr>
        <w:t>1</w:t>
      </w:r>
      <w:r w:rsidR="00323FCA" w:rsidRPr="005E0ED9">
        <w:t xml:space="preserve"> lõikes </w:t>
      </w:r>
      <w:r w:rsidR="005E3B2C" w:rsidRPr="005E0ED9">
        <w:t>2</w:t>
      </w:r>
      <w:r w:rsidR="005E3B2C" w:rsidRPr="005E0ED9">
        <w:rPr>
          <w:vertAlign w:val="superscript"/>
        </w:rPr>
        <w:t>4</w:t>
      </w:r>
      <w:r w:rsidR="00323FCA" w:rsidRPr="005E0ED9">
        <w:t xml:space="preserve"> asendatakse </w:t>
      </w:r>
      <w:r w:rsidR="00ED5979">
        <w:t>sõnad</w:t>
      </w:r>
      <w:r w:rsidR="005E3B2C" w:rsidRPr="005E0ED9">
        <w:t xml:space="preserve"> </w:t>
      </w:r>
      <w:r w:rsidR="00323FCA" w:rsidRPr="005E0ED9">
        <w:t>„</w:t>
      </w:r>
      <w:r w:rsidR="005E3B2C" w:rsidRPr="005E0ED9">
        <w:t>posti teel</w:t>
      </w:r>
      <w:r w:rsidR="00323FCA" w:rsidRPr="005E0ED9">
        <w:t xml:space="preserve">“ </w:t>
      </w:r>
      <w:r w:rsidR="00ED5979">
        <w:t>sõnadega</w:t>
      </w:r>
      <w:r w:rsidR="00323FCA" w:rsidRPr="005E0ED9">
        <w:t xml:space="preserve"> „</w:t>
      </w:r>
      <w:r w:rsidR="00F10633">
        <w:t xml:space="preserve">turvalise </w:t>
      </w:r>
      <w:r w:rsidR="005E3B2C" w:rsidRPr="005E0ED9">
        <w:t>teenuse</w:t>
      </w:r>
      <w:r w:rsidR="008128B5">
        <w:t xml:space="preserve"> </w:t>
      </w:r>
      <w:r w:rsidR="00D40DF0">
        <w:t>osutaja</w:t>
      </w:r>
      <w:r w:rsidR="005E3B2C" w:rsidRPr="005E0ED9">
        <w:t xml:space="preserve"> </w:t>
      </w:r>
      <w:r w:rsidR="005E3B2C" w:rsidRPr="00C85438">
        <w:t>vahendusel</w:t>
      </w:r>
      <w:r w:rsidR="00323FCA" w:rsidRPr="005E0ED9">
        <w:t>“;</w:t>
      </w:r>
    </w:p>
    <w:p w14:paraId="436FA971" w14:textId="77777777" w:rsidR="00936A5F" w:rsidRDefault="00936A5F" w:rsidP="00BD4A84">
      <w:pPr>
        <w:jc w:val="both"/>
      </w:pPr>
    </w:p>
    <w:p w14:paraId="4B99DA96" w14:textId="6F0BF92F" w:rsidR="00936A5F" w:rsidRDefault="005714D4" w:rsidP="00BD4A84">
      <w:pPr>
        <w:jc w:val="both"/>
      </w:pPr>
      <w:r>
        <w:rPr>
          <w:b/>
          <w:bCs/>
        </w:rPr>
        <w:t>25</w:t>
      </w:r>
      <w:r w:rsidR="00936A5F" w:rsidRPr="00FB7747">
        <w:rPr>
          <w:b/>
          <w:bCs/>
        </w:rPr>
        <w:t>)</w:t>
      </w:r>
      <w:r w:rsidR="00936A5F">
        <w:t xml:space="preserve"> paragrahvi 12</w:t>
      </w:r>
      <w:r w:rsidR="00936A5F" w:rsidRPr="00FB7747">
        <w:rPr>
          <w:vertAlign w:val="superscript"/>
        </w:rPr>
        <w:t>1</w:t>
      </w:r>
      <w:r w:rsidR="00936A5F">
        <w:t xml:space="preserve"> täiendatakse lõikega 2</w:t>
      </w:r>
      <w:r w:rsidR="00936A5F" w:rsidRPr="00FB7747">
        <w:rPr>
          <w:vertAlign w:val="superscript"/>
        </w:rPr>
        <w:t>6</w:t>
      </w:r>
      <w:r w:rsidR="00936A5F">
        <w:t xml:space="preserve"> järgmises sõnastuses:</w:t>
      </w:r>
    </w:p>
    <w:p w14:paraId="4ED8FD60" w14:textId="77777777" w:rsidR="00936A5F" w:rsidRDefault="00936A5F" w:rsidP="00BD4A84">
      <w:pPr>
        <w:jc w:val="both"/>
      </w:pPr>
    </w:p>
    <w:p w14:paraId="3974DDC5" w14:textId="2E8CDBD7" w:rsidR="00936A5F" w:rsidRPr="005E0ED9" w:rsidRDefault="00936A5F" w:rsidP="00BD4A84">
      <w:pPr>
        <w:jc w:val="both"/>
      </w:pPr>
      <w:r>
        <w:t>„(2</w:t>
      </w:r>
      <w:r w:rsidRPr="00FB7747">
        <w:rPr>
          <w:vertAlign w:val="superscript"/>
        </w:rPr>
        <w:t>6</w:t>
      </w:r>
      <w:r>
        <w:t>) Kui dokumendi väljaandja ei nõua</w:t>
      </w:r>
      <w:r w:rsidR="003213DB">
        <w:t>, et selle taotleja ilmuks</w:t>
      </w:r>
      <w:r>
        <w:t xml:space="preserve"> dokumendi väljastamiseks isikliku</w:t>
      </w:r>
      <w:r w:rsidR="003213DB">
        <w:t>lt</w:t>
      </w:r>
      <w:r>
        <w:t xml:space="preserve"> </w:t>
      </w:r>
      <w:r w:rsidR="00C85438">
        <w:t>selle</w:t>
      </w:r>
      <w:r w:rsidR="006D31AF">
        <w:t xml:space="preserve"> väljaandja asukohta või </w:t>
      </w:r>
      <w:r w:rsidR="00D268EF" w:rsidRPr="005E0ED9">
        <w:t>Eesti välisesindusse</w:t>
      </w:r>
      <w:r>
        <w:t>, kontrollitakse</w:t>
      </w:r>
      <w:r w:rsidR="006021D2">
        <w:t xml:space="preserve"> dokumendi</w:t>
      </w:r>
      <w:r>
        <w:t xml:space="preserve"> taotleja isikusamasust </w:t>
      </w:r>
      <w:r w:rsidRPr="00C85438">
        <w:t>dokumen</w:t>
      </w:r>
      <w:r w:rsidR="00F80585">
        <w:t>ti</w:t>
      </w:r>
      <w:r w:rsidRPr="00C85438">
        <w:t xml:space="preserve"> kantud digitaalset tuvastamist </w:t>
      </w:r>
      <w:r w:rsidR="00B62992" w:rsidRPr="00C85438">
        <w:t>või digitaalset allkirjastamist võimaldava sertifikaadi kaudu</w:t>
      </w:r>
      <w:r>
        <w:t>.“;</w:t>
      </w:r>
    </w:p>
    <w:p w14:paraId="7E10EF5C" w14:textId="77777777" w:rsidR="00323FCA" w:rsidRPr="005E0ED9" w:rsidRDefault="00323FCA" w:rsidP="00BD4A84">
      <w:pPr>
        <w:jc w:val="both"/>
      </w:pPr>
    </w:p>
    <w:p w14:paraId="4E807A38" w14:textId="65E28330" w:rsidR="00323FCA" w:rsidRPr="005E0ED9" w:rsidRDefault="005714D4" w:rsidP="00BD4A84">
      <w:pPr>
        <w:jc w:val="both"/>
      </w:pPr>
      <w:r>
        <w:rPr>
          <w:b/>
          <w:bCs/>
        </w:rPr>
        <w:lastRenderedPageBreak/>
        <w:t>26</w:t>
      </w:r>
      <w:r w:rsidR="00323FCA" w:rsidRPr="005E0ED9">
        <w:rPr>
          <w:b/>
          <w:bCs/>
        </w:rPr>
        <w:t xml:space="preserve">) </w:t>
      </w:r>
      <w:r w:rsidR="00323FCA" w:rsidRPr="005E0ED9">
        <w:t>paragrahvi 1</w:t>
      </w:r>
      <w:r w:rsidR="005E3B2C" w:rsidRPr="005E0ED9">
        <w:t>2</w:t>
      </w:r>
      <w:r w:rsidR="005E3B2C" w:rsidRPr="005E0ED9">
        <w:rPr>
          <w:vertAlign w:val="superscript"/>
        </w:rPr>
        <w:t>1</w:t>
      </w:r>
      <w:r w:rsidR="00323FCA" w:rsidRPr="005E0ED9">
        <w:t xml:space="preserve"> lõi</w:t>
      </w:r>
      <w:r w:rsidR="005E3B2C" w:rsidRPr="005E0ED9">
        <w:t xml:space="preserve">getes 3 ja 4 </w:t>
      </w:r>
      <w:r w:rsidR="00B0726C" w:rsidRPr="005E0ED9">
        <w:t>a</w:t>
      </w:r>
      <w:r w:rsidR="005E3B2C" w:rsidRPr="005E0ED9">
        <w:t xml:space="preserve">sendatakse </w:t>
      </w:r>
      <w:r w:rsidR="00287937">
        <w:t xml:space="preserve">läbivalt </w:t>
      </w:r>
      <w:r w:rsidR="005E3B2C" w:rsidRPr="005E0ED9">
        <w:t>arv „15“ arvuga „18“;</w:t>
      </w:r>
    </w:p>
    <w:p w14:paraId="5B21896E" w14:textId="77777777" w:rsidR="00A93351" w:rsidRDefault="00A93351" w:rsidP="00BD4A84">
      <w:pPr>
        <w:jc w:val="both"/>
        <w:rPr>
          <w:b/>
          <w:bCs/>
        </w:rPr>
      </w:pPr>
    </w:p>
    <w:p w14:paraId="443A1195" w14:textId="63EECC53" w:rsidR="00493526" w:rsidRDefault="005714D4" w:rsidP="00BD4A84">
      <w:pPr>
        <w:jc w:val="both"/>
      </w:pPr>
      <w:r>
        <w:rPr>
          <w:b/>
          <w:bCs/>
        </w:rPr>
        <w:t>2</w:t>
      </w:r>
      <w:r w:rsidR="008A3416">
        <w:rPr>
          <w:b/>
          <w:bCs/>
        </w:rPr>
        <w:t>7</w:t>
      </w:r>
      <w:r w:rsidR="00493526" w:rsidRPr="00EA0293">
        <w:rPr>
          <w:b/>
          <w:bCs/>
        </w:rPr>
        <w:t>)</w:t>
      </w:r>
      <w:r w:rsidR="00493526">
        <w:t xml:space="preserve"> paragrahvi 13 lõikest </w:t>
      </w:r>
      <w:r w:rsidR="00493526" w:rsidRPr="00EA0293">
        <w:t>1</w:t>
      </w:r>
      <w:r w:rsidR="00493526" w:rsidRPr="00EA0293">
        <w:rPr>
          <w:vertAlign w:val="superscript"/>
        </w:rPr>
        <w:t>2</w:t>
      </w:r>
      <w:r w:rsidR="00493526">
        <w:t xml:space="preserve"> jäetakse välja sõnad „peatamine või“;</w:t>
      </w:r>
    </w:p>
    <w:p w14:paraId="48FAF7B5" w14:textId="77777777" w:rsidR="00493526" w:rsidRPr="005E0ED9" w:rsidRDefault="00493526" w:rsidP="00BD4A84">
      <w:pPr>
        <w:jc w:val="both"/>
      </w:pPr>
    </w:p>
    <w:p w14:paraId="6632EB7A" w14:textId="23836B9A" w:rsidR="005C2DA7" w:rsidRDefault="003A6449" w:rsidP="00BD4A84">
      <w:pPr>
        <w:jc w:val="both"/>
      </w:pPr>
      <w:r>
        <w:rPr>
          <w:b/>
          <w:bCs/>
        </w:rPr>
        <w:t>2</w:t>
      </w:r>
      <w:r w:rsidR="008A3416">
        <w:rPr>
          <w:b/>
          <w:bCs/>
        </w:rPr>
        <w:t>8</w:t>
      </w:r>
      <w:r w:rsidR="0098208E" w:rsidRPr="009A32A1">
        <w:rPr>
          <w:b/>
          <w:bCs/>
        </w:rPr>
        <w:t>)</w:t>
      </w:r>
      <w:r w:rsidR="0098208E" w:rsidRPr="0098208E">
        <w:t xml:space="preserve"> paragrahvi 13 lõige 5</w:t>
      </w:r>
      <w:r w:rsidR="005C2DA7">
        <w:t xml:space="preserve"> </w:t>
      </w:r>
      <w:r w:rsidR="005C2DA7" w:rsidRPr="005E0ED9">
        <w:t>muudetakse ja sõnastatakse järgmiselt:</w:t>
      </w:r>
    </w:p>
    <w:p w14:paraId="56A66DFE" w14:textId="77777777" w:rsidR="005C2DA7" w:rsidRPr="008D2C82" w:rsidRDefault="005C2DA7" w:rsidP="00BD4A84">
      <w:pPr>
        <w:jc w:val="both"/>
      </w:pPr>
    </w:p>
    <w:p w14:paraId="471353C0" w14:textId="66C552B6" w:rsidR="0098208E" w:rsidRPr="008D2C82" w:rsidRDefault="005C2DA7" w:rsidP="00BD4A84">
      <w:pPr>
        <w:jc w:val="both"/>
      </w:pPr>
      <w:r w:rsidRPr="008D2C82">
        <w:t>„</w:t>
      </w:r>
      <w:bookmarkStart w:id="30" w:name="_Hlk149744886"/>
      <w:r w:rsidR="004D7ACC" w:rsidRPr="008D2C82">
        <w:t xml:space="preserve">(5) </w:t>
      </w:r>
      <w:r w:rsidR="008D2C82" w:rsidRPr="008D2C82">
        <w:t>Dokumendi väljastaja teeb kehtetuks tunnistatud dokumendi kasutamiskõlbmatuks, kui dokumendi taotleja selle uue dokumendi väljastamisel esitab.</w:t>
      </w:r>
      <w:bookmarkEnd w:id="30"/>
      <w:r w:rsidRPr="008D2C82">
        <w:t>“</w:t>
      </w:r>
      <w:r w:rsidR="0098208E" w:rsidRPr="008D2C82">
        <w:t>;</w:t>
      </w:r>
    </w:p>
    <w:p w14:paraId="7A1B9CD4" w14:textId="77777777" w:rsidR="00323FCA" w:rsidRPr="008D2C82" w:rsidRDefault="00323FCA" w:rsidP="00BD4A84">
      <w:pPr>
        <w:jc w:val="both"/>
      </w:pPr>
    </w:p>
    <w:p w14:paraId="5C17E294" w14:textId="03C3B2B7" w:rsidR="003A6449" w:rsidRDefault="008A3416" w:rsidP="00BD4A84">
      <w:pPr>
        <w:jc w:val="both"/>
      </w:pPr>
      <w:r>
        <w:rPr>
          <w:b/>
          <w:bCs/>
        </w:rPr>
        <w:t>29</w:t>
      </w:r>
      <w:r w:rsidR="003A6449" w:rsidRPr="005E0ED9">
        <w:rPr>
          <w:b/>
          <w:bCs/>
        </w:rPr>
        <w:t xml:space="preserve">) </w:t>
      </w:r>
      <w:r w:rsidR="003A6449" w:rsidRPr="005E0ED9">
        <w:t>paragrahvi 13</w:t>
      </w:r>
      <w:r w:rsidR="003A6449" w:rsidRPr="005E0ED9">
        <w:rPr>
          <w:vertAlign w:val="superscript"/>
        </w:rPr>
        <w:t>1</w:t>
      </w:r>
      <w:r w:rsidR="003A6449" w:rsidRPr="005E0ED9">
        <w:t xml:space="preserve"> </w:t>
      </w:r>
      <w:r w:rsidR="003A6449">
        <w:t xml:space="preserve">tekstis, § 14 lõikes 4 ja § 17 lõike 3 punktis 3 </w:t>
      </w:r>
      <w:r w:rsidR="003A6449" w:rsidRPr="005E0ED9">
        <w:t xml:space="preserve">asendatakse </w:t>
      </w:r>
      <w:r w:rsidR="003A6449">
        <w:t>sõnad</w:t>
      </w:r>
      <w:r w:rsidR="003A6449" w:rsidRPr="005E0ED9">
        <w:t xml:space="preserve"> „väljaandnud asutus“ </w:t>
      </w:r>
      <w:r w:rsidR="003A6449">
        <w:t>sõnaga</w:t>
      </w:r>
      <w:r w:rsidR="003A6449" w:rsidRPr="005E0ED9">
        <w:t xml:space="preserve"> „väljaandja“</w:t>
      </w:r>
      <w:r w:rsidR="003A6449">
        <w:t xml:space="preserve"> vastavas käändes</w:t>
      </w:r>
      <w:r w:rsidR="003A6449" w:rsidRPr="005E0ED9">
        <w:t>;</w:t>
      </w:r>
    </w:p>
    <w:p w14:paraId="0ED4C368" w14:textId="77777777" w:rsidR="003A6449" w:rsidRPr="005E0ED9" w:rsidRDefault="003A6449" w:rsidP="00BD4A84">
      <w:pPr>
        <w:jc w:val="both"/>
      </w:pPr>
    </w:p>
    <w:p w14:paraId="6132F854" w14:textId="05ABB9B3" w:rsidR="005E3B2C" w:rsidRPr="005E0ED9" w:rsidRDefault="005714D4" w:rsidP="00BD4A84">
      <w:pPr>
        <w:jc w:val="both"/>
      </w:pPr>
      <w:r>
        <w:rPr>
          <w:b/>
          <w:bCs/>
        </w:rPr>
        <w:t>3</w:t>
      </w:r>
      <w:r w:rsidR="008A3416">
        <w:rPr>
          <w:b/>
          <w:bCs/>
        </w:rPr>
        <w:t>0</w:t>
      </w:r>
      <w:r w:rsidR="00323FCA" w:rsidRPr="005E0ED9">
        <w:rPr>
          <w:b/>
          <w:bCs/>
        </w:rPr>
        <w:t>)</w:t>
      </w:r>
      <w:r w:rsidR="00323FCA" w:rsidRPr="005E0ED9">
        <w:t xml:space="preserve"> paragrahv</w:t>
      </w:r>
      <w:r w:rsidR="005E3B2C" w:rsidRPr="005E0ED9">
        <w:t>i 14 lõige 1 muudetakse ja sõnastatakse järgmiselt:</w:t>
      </w:r>
    </w:p>
    <w:p w14:paraId="37E350E4" w14:textId="77777777" w:rsidR="005E3B2C" w:rsidRPr="005E0ED9" w:rsidRDefault="005E3B2C" w:rsidP="00BD4A84">
      <w:pPr>
        <w:jc w:val="both"/>
      </w:pPr>
    </w:p>
    <w:p w14:paraId="105C6C33" w14:textId="0FCD8EEF" w:rsidR="00323FCA" w:rsidRPr="005E0ED9" w:rsidRDefault="005E3B2C" w:rsidP="00BD4A84">
      <w:pPr>
        <w:jc w:val="both"/>
      </w:pPr>
      <w:r w:rsidRPr="005E0ED9">
        <w:t xml:space="preserve">„(1) Kui </w:t>
      </w:r>
      <w:commentRangeStart w:id="31"/>
      <w:r w:rsidRPr="005E0ED9">
        <w:t>dokumen</w:t>
      </w:r>
      <w:r w:rsidR="001011C1">
        <w:t>d</w:t>
      </w:r>
      <w:r w:rsidRPr="005E0ED9">
        <w:t xml:space="preserve">i andmed </w:t>
      </w:r>
      <w:commentRangeEnd w:id="31"/>
      <w:r w:rsidR="00E908D3">
        <w:rPr>
          <w:rStyle w:val="Kommentaariviide"/>
          <w:kern w:val="0"/>
          <w14:ligatures w14:val="none"/>
        </w:rPr>
        <w:commentReference w:id="31"/>
      </w:r>
      <w:r w:rsidRPr="005E0ED9">
        <w:t xml:space="preserve">on muutunud, peab dokumendi kasutaja taotlema </w:t>
      </w:r>
      <w:r w:rsidR="005F0FE3">
        <w:t xml:space="preserve">uue </w:t>
      </w:r>
      <w:r w:rsidRPr="005E0ED9">
        <w:t>dokumendi ühe kuu jooksul andmete muutumisest arvates.“</w:t>
      </w:r>
      <w:r w:rsidR="00323FCA" w:rsidRPr="005E0ED9">
        <w:t>;</w:t>
      </w:r>
    </w:p>
    <w:p w14:paraId="44AFABAE" w14:textId="77777777" w:rsidR="00323FCA" w:rsidRPr="005E0ED9" w:rsidRDefault="00323FCA" w:rsidP="00BD4A84">
      <w:pPr>
        <w:jc w:val="both"/>
      </w:pPr>
    </w:p>
    <w:p w14:paraId="225A132C" w14:textId="27FFC9BE" w:rsidR="00323FCA" w:rsidRPr="005E0ED9" w:rsidRDefault="005714D4" w:rsidP="00BD4A84">
      <w:pPr>
        <w:jc w:val="both"/>
      </w:pPr>
      <w:r>
        <w:rPr>
          <w:b/>
          <w:bCs/>
        </w:rPr>
        <w:t>3</w:t>
      </w:r>
      <w:r w:rsidR="008A3416">
        <w:rPr>
          <w:b/>
          <w:bCs/>
        </w:rPr>
        <w:t>1</w:t>
      </w:r>
      <w:r w:rsidR="00323FCA" w:rsidRPr="005E0ED9">
        <w:rPr>
          <w:b/>
          <w:bCs/>
        </w:rPr>
        <w:t>)</w:t>
      </w:r>
      <w:r w:rsidR="00323FCA" w:rsidRPr="005E0ED9">
        <w:t xml:space="preserve"> paragrahvi 1</w:t>
      </w:r>
      <w:r w:rsidR="00AF02DB" w:rsidRPr="005E0ED9">
        <w:t>4</w:t>
      </w:r>
      <w:r w:rsidR="00323FCA" w:rsidRPr="005E0ED9">
        <w:t xml:space="preserve"> lõike</w:t>
      </w:r>
      <w:r w:rsidR="00AF02DB" w:rsidRPr="005E0ED9">
        <w:t>s 2</w:t>
      </w:r>
      <w:r w:rsidR="002D350A" w:rsidRPr="005E0ED9">
        <w:t xml:space="preserve"> ja § 25 lõikes 2</w:t>
      </w:r>
      <w:r w:rsidR="00323FCA" w:rsidRPr="005E0ED9">
        <w:t xml:space="preserve"> </w:t>
      </w:r>
      <w:r w:rsidR="00AF02DB" w:rsidRPr="005E0ED9">
        <w:t xml:space="preserve">asendatakse </w:t>
      </w:r>
      <w:r w:rsidR="0019480F">
        <w:t>sõnad</w:t>
      </w:r>
      <w:r w:rsidR="0019480F" w:rsidRPr="005E0ED9">
        <w:t xml:space="preserve"> </w:t>
      </w:r>
      <w:r w:rsidR="00AF02DB" w:rsidRPr="005E0ED9">
        <w:t xml:space="preserve">„väljaandnud valitsusasutus“ </w:t>
      </w:r>
      <w:r w:rsidR="0019480F">
        <w:t>sõnaga</w:t>
      </w:r>
      <w:r w:rsidR="00AF02DB" w:rsidRPr="005E0ED9">
        <w:t xml:space="preserve"> „väljaandja“</w:t>
      </w:r>
      <w:r w:rsidR="002D350A" w:rsidRPr="005E0ED9">
        <w:t xml:space="preserve"> vastavas käändes</w:t>
      </w:r>
      <w:r w:rsidR="00AF02DB" w:rsidRPr="005E0ED9">
        <w:t>;</w:t>
      </w:r>
    </w:p>
    <w:p w14:paraId="749E341B" w14:textId="77777777" w:rsidR="00323FCA" w:rsidRPr="005E0ED9" w:rsidRDefault="00323FCA" w:rsidP="00BD4A84">
      <w:pPr>
        <w:jc w:val="both"/>
      </w:pPr>
    </w:p>
    <w:p w14:paraId="7441E7B1" w14:textId="1AEB3CF7" w:rsidR="00323FCA" w:rsidRPr="005E0ED9" w:rsidRDefault="005714D4" w:rsidP="00BD4A84">
      <w:pPr>
        <w:jc w:val="both"/>
      </w:pPr>
      <w:r>
        <w:rPr>
          <w:b/>
          <w:bCs/>
        </w:rPr>
        <w:t>3</w:t>
      </w:r>
      <w:r w:rsidR="008A3416">
        <w:rPr>
          <w:b/>
          <w:bCs/>
        </w:rPr>
        <w:t>2</w:t>
      </w:r>
      <w:r w:rsidR="00323FCA" w:rsidRPr="005E0ED9">
        <w:rPr>
          <w:b/>
          <w:bCs/>
        </w:rPr>
        <w:t>)</w:t>
      </w:r>
      <w:r w:rsidR="00323FCA" w:rsidRPr="005E0ED9">
        <w:t xml:space="preserve"> paragrahvi 1</w:t>
      </w:r>
      <w:r w:rsidR="00AF02DB" w:rsidRPr="005E0ED9">
        <w:t xml:space="preserve">4 </w:t>
      </w:r>
      <w:r w:rsidR="00323FCA" w:rsidRPr="005E0ED9">
        <w:t>lõi</w:t>
      </w:r>
      <w:r w:rsidR="004743FA">
        <w:t>ked</w:t>
      </w:r>
      <w:r w:rsidR="00AF02DB" w:rsidRPr="005E0ED9">
        <w:t xml:space="preserve"> 3</w:t>
      </w:r>
      <w:r w:rsidR="00F10633">
        <w:t xml:space="preserve"> </w:t>
      </w:r>
      <w:r w:rsidR="004743FA">
        <w:t xml:space="preserve">ja 5 </w:t>
      </w:r>
      <w:r w:rsidR="00323FCA" w:rsidRPr="005E0ED9">
        <w:t>tunnistatakse kehtetuks;</w:t>
      </w:r>
    </w:p>
    <w:p w14:paraId="42DE379E" w14:textId="77777777" w:rsidR="00AF02DB" w:rsidRDefault="00AF02DB" w:rsidP="00BD4A84">
      <w:pPr>
        <w:jc w:val="both"/>
        <w:rPr>
          <w:b/>
          <w:bCs/>
        </w:rPr>
      </w:pPr>
    </w:p>
    <w:p w14:paraId="22ACAC57" w14:textId="4D8E9962" w:rsidR="005F0FE3" w:rsidRDefault="005714D4" w:rsidP="00BD4A84">
      <w:pPr>
        <w:jc w:val="both"/>
      </w:pPr>
      <w:r>
        <w:rPr>
          <w:b/>
          <w:bCs/>
        </w:rPr>
        <w:t>3</w:t>
      </w:r>
      <w:r w:rsidR="008A3416">
        <w:rPr>
          <w:b/>
          <w:bCs/>
        </w:rPr>
        <w:t>3</w:t>
      </w:r>
      <w:r w:rsidR="005F0FE3">
        <w:rPr>
          <w:b/>
          <w:bCs/>
        </w:rPr>
        <w:t xml:space="preserve">) </w:t>
      </w:r>
      <w:bookmarkStart w:id="32" w:name="_Hlk146555271"/>
      <w:r w:rsidR="005F0FE3">
        <w:t>paragrahvi 14 täiendatakse lõikega 6 järgmises sõnastuses:</w:t>
      </w:r>
    </w:p>
    <w:p w14:paraId="5DAF18B9" w14:textId="77777777" w:rsidR="005F0FE3" w:rsidRDefault="005F0FE3" w:rsidP="00BD4A84">
      <w:pPr>
        <w:jc w:val="both"/>
      </w:pPr>
    </w:p>
    <w:p w14:paraId="09518516" w14:textId="14AD9704" w:rsidR="005F0FE3" w:rsidRPr="001B32B1" w:rsidRDefault="005F0FE3" w:rsidP="00BD4A84">
      <w:pPr>
        <w:jc w:val="both"/>
      </w:pPr>
      <w:r>
        <w:t xml:space="preserve">„(6) </w:t>
      </w:r>
      <w:r w:rsidR="00043D41">
        <w:t xml:space="preserve">E-residendi digitaalse isikutunnistuse </w:t>
      </w:r>
      <w:r>
        <w:t>kasutaja teavita</w:t>
      </w:r>
      <w:r w:rsidR="00E766EC">
        <w:t>b</w:t>
      </w:r>
      <w:r>
        <w:t xml:space="preserve"> </w:t>
      </w:r>
      <w:r w:rsidR="00231C90">
        <w:t xml:space="preserve">selle </w:t>
      </w:r>
      <w:r>
        <w:t>väljaandjat oma kontaktandmete muutumisest.“;</w:t>
      </w:r>
    </w:p>
    <w:bookmarkEnd w:id="32"/>
    <w:p w14:paraId="2886A07D" w14:textId="77777777" w:rsidR="005F0FE3" w:rsidRDefault="005F0FE3" w:rsidP="00BD4A84">
      <w:pPr>
        <w:jc w:val="both"/>
        <w:rPr>
          <w:b/>
          <w:bCs/>
        </w:rPr>
      </w:pPr>
    </w:p>
    <w:p w14:paraId="66BDEEDC" w14:textId="729F33A4" w:rsidR="00B67710" w:rsidRPr="00B67710" w:rsidRDefault="005714D4" w:rsidP="00BD4A84">
      <w:pPr>
        <w:jc w:val="both"/>
      </w:pPr>
      <w:r>
        <w:rPr>
          <w:b/>
          <w:bCs/>
        </w:rPr>
        <w:t>3</w:t>
      </w:r>
      <w:r w:rsidR="008A3416">
        <w:rPr>
          <w:b/>
          <w:bCs/>
        </w:rPr>
        <w:t>4</w:t>
      </w:r>
      <w:r w:rsidR="00B67710">
        <w:rPr>
          <w:b/>
          <w:bCs/>
        </w:rPr>
        <w:t xml:space="preserve">) </w:t>
      </w:r>
      <w:r w:rsidR="00B67710">
        <w:t>paragrahvi 15</w:t>
      </w:r>
      <w:r w:rsidR="00B67710" w:rsidRPr="00B67710">
        <w:rPr>
          <w:vertAlign w:val="superscript"/>
        </w:rPr>
        <w:t>2</w:t>
      </w:r>
      <w:r w:rsidR="00B67710">
        <w:t xml:space="preserve"> lõi</w:t>
      </w:r>
      <w:r w:rsidR="00B65FEA">
        <w:t>get</w:t>
      </w:r>
      <w:r w:rsidR="00B67710">
        <w:t xml:space="preserve"> 1 </w:t>
      </w:r>
      <w:r w:rsidR="00B65FEA">
        <w:t xml:space="preserve">täiendatakse pärast </w:t>
      </w:r>
      <w:r w:rsidR="00B67710">
        <w:t>sõna „edaspidi“ sõnadega „käesolevas paragrahvis“;</w:t>
      </w:r>
    </w:p>
    <w:p w14:paraId="7BD72F80" w14:textId="77777777" w:rsidR="00B67710" w:rsidRPr="005E0ED9" w:rsidRDefault="00B67710" w:rsidP="00BD4A84">
      <w:pPr>
        <w:jc w:val="both"/>
        <w:rPr>
          <w:b/>
          <w:bCs/>
        </w:rPr>
      </w:pPr>
    </w:p>
    <w:p w14:paraId="73060673" w14:textId="608D221F" w:rsidR="00863303" w:rsidRPr="005E0ED9" w:rsidRDefault="005714D4" w:rsidP="00BD4A84">
      <w:pPr>
        <w:jc w:val="both"/>
      </w:pPr>
      <w:r>
        <w:rPr>
          <w:b/>
          <w:bCs/>
        </w:rPr>
        <w:t>3</w:t>
      </w:r>
      <w:r w:rsidR="008A3416">
        <w:rPr>
          <w:b/>
          <w:bCs/>
        </w:rPr>
        <w:t>5</w:t>
      </w:r>
      <w:r w:rsidR="00863303" w:rsidRPr="005E0ED9">
        <w:rPr>
          <w:b/>
          <w:bCs/>
        </w:rPr>
        <w:t xml:space="preserve">) </w:t>
      </w:r>
      <w:r w:rsidR="00863303" w:rsidRPr="005E0ED9">
        <w:t>paragrahvi 15</w:t>
      </w:r>
      <w:r w:rsidR="00863303" w:rsidRPr="005E0ED9">
        <w:rPr>
          <w:vertAlign w:val="superscript"/>
        </w:rPr>
        <w:t>2</w:t>
      </w:r>
      <w:r w:rsidR="00863303" w:rsidRPr="005E0ED9">
        <w:t xml:space="preserve"> lõige 3 muudetakse ja sõnastatakse järgmiselt:</w:t>
      </w:r>
    </w:p>
    <w:p w14:paraId="493252FA" w14:textId="77777777" w:rsidR="00863303" w:rsidRPr="005E0ED9" w:rsidRDefault="00863303" w:rsidP="00BD4A84">
      <w:pPr>
        <w:jc w:val="both"/>
      </w:pPr>
    </w:p>
    <w:p w14:paraId="2AA61B8F" w14:textId="76AB0350" w:rsidR="00863303" w:rsidRPr="005E0ED9" w:rsidRDefault="00863303" w:rsidP="00BD4A84">
      <w:pPr>
        <w:jc w:val="both"/>
      </w:pPr>
      <w:r w:rsidRPr="005E0ED9">
        <w:t xml:space="preserve">„(3) Andmekogu pidamise eesmärgi täitmiseks töödeldakse Euroopa Liidu õigusaktis, välislepingus, </w:t>
      </w:r>
      <w:commentRangeStart w:id="33"/>
      <w:r w:rsidRPr="005E0ED9">
        <w:t xml:space="preserve">seaduses </w:t>
      </w:r>
      <w:ins w:id="34" w:author="Iivika Sale" w:date="2024-02-15T22:37:00Z">
        <w:r w:rsidR="00343F47">
          <w:t>ja</w:t>
        </w:r>
      </w:ins>
      <w:del w:id="35" w:author="Iivika Sale" w:date="2024-02-15T22:37:00Z">
        <w:r w:rsidR="00700599" w:rsidDel="00343F47">
          <w:delText>või</w:delText>
        </w:r>
      </w:del>
      <w:r w:rsidR="00700599" w:rsidRPr="005E0ED9">
        <w:t xml:space="preserve"> </w:t>
      </w:r>
      <w:r w:rsidRPr="005E0ED9">
        <w:t xml:space="preserve">määruses </w:t>
      </w:r>
      <w:commentRangeEnd w:id="33"/>
      <w:r w:rsidR="00087C07">
        <w:rPr>
          <w:rStyle w:val="Kommentaariviide"/>
          <w:kern w:val="0"/>
          <w14:ligatures w14:val="none"/>
        </w:rPr>
        <w:commentReference w:id="33"/>
      </w:r>
      <w:r w:rsidRPr="005E0ED9">
        <w:t>sätestatud ülesan</w:t>
      </w:r>
      <w:r w:rsidR="00700599">
        <w:t>d</w:t>
      </w:r>
      <w:r w:rsidRPr="005E0ED9">
        <w:t>e täitmise</w:t>
      </w:r>
      <w:r w:rsidR="00BF2C0F">
        <w:t>l</w:t>
      </w:r>
      <w:r w:rsidRPr="005E0ED9">
        <w:t xml:space="preserve"> isiku tuvastamise</w:t>
      </w:r>
      <w:r w:rsidR="004575A9">
        <w:t xml:space="preserve"> kohta</w:t>
      </w:r>
      <w:r w:rsidRPr="005E0ED9">
        <w:t>, käesoleva seaduse § 15 lõikes 4 sätestatud dokumen</w:t>
      </w:r>
      <w:r w:rsidR="00BF2C0F">
        <w:t>d</w:t>
      </w:r>
      <w:r w:rsidRPr="005E0ED9">
        <w:t xml:space="preserve">i väljaandmise </w:t>
      </w:r>
      <w:r w:rsidR="00902CB2">
        <w:t>või</w:t>
      </w:r>
      <w:r w:rsidR="00BF2C0F" w:rsidRPr="005E0ED9">
        <w:t xml:space="preserve"> </w:t>
      </w:r>
      <w:r w:rsidRPr="005E0ED9">
        <w:t xml:space="preserve">kehtetuks tunnistamise </w:t>
      </w:r>
      <w:r w:rsidR="00BF2C0F">
        <w:t>ning</w:t>
      </w:r>
      <w:r w:rsidRPr="005E0ED9">
        <w:t xml:space="preserve"> </w:t>
      </w:r>
      <w:r w:rsidR="00BF2C0F">
        <w:t xml:space="preserve">selle </w:t>
      </w:r>
      <w:r w:rsidRPr="005E0ED9">
        <w:t>dokumen</w:t>
      </w:r>
      <w:r w:rsidR="00BF2C0F">
        <w:t>di</w:t>
      </w:r>
      <w:r w:rsidRPr="005E0ED9">
        <w:t xml:space="preserve"> taotle</w:t>
      </w:r>
      <w:r w:rsidR="00BF2C0F">
        <w:t>ja</w:t>
      </w:r>
      <w:r w:rsidRPr="005E0ED9">
        <w:t xml:space="preserve"> </w:t>
      </w:r>
      <w:r w:rsidR="00902CB2">
        <w:t>või</w:t>
      </w:r>
      <w:r w:rsidR="00F90470">
        <w:t xml:space="preserve"> kasutaja </w:t>
      </w:r>
      <w:r w:rsidR="004575A9">
        <w:t xml:space="preserve">kohta </w:t>
      </w:r>
      <w:r w:rsidRPr="005E0ED9">
        <w:t xml:space="preserve">ning </w:t>
      </w:r>
      <w:r w:rsidR="00B13CAD">
        <w:t>sellises</w:t>
      </w:r>
      <w:r w:rsidR="00B13CAD" w:rsidRPr="005E0ED9">
        <w:t xml:space="preserve"> </w:t>
      </w:r>
      <w:r w:rsidRPr="005E0ED9">
        <w:t>menetluse</w:t>
      </w:r>
      <w:r w:rsidR="00BF2C0F">
        <w:t>s</w:t>
      </w:r>
      <w:r w:rsidRPr="005E0ED9">
        <w:t xml:space="preserve"> antud haldusakti ja sooritatud toimingu</w:t>
      </w:r>
      <w:r w:rsidR="00E74EE3">
        <w:t xml:space="preserve"> kohta järgmisi</w:t>
      </w:r>
      <w:r w:rsidRPr="005E0ED9">
        <w:t xml:space="preserve"> andmeid:</w:t>
      </w:r>
    </w:p>
    <w:p w14:paraId="417C1584" w14:textId="77777777" w:rsidR="00863303" w:rsidRPr="005E0ED9" w:rsidRDefault="00863303" w:rsidP="00BD4A84">
      <w:pPr>
        <w:jc w:val="both"/>
      </w:pPr>
      <w:r w:rsidRPr="005E0ED9">
        <w:t>1) taotleja ja kasutaja üldandmed;</w:t>
      </w:r>
    </w:p>
    <w:p w14:paraId="50523741" w14:textId="506C6B29" w:rsidR="00863303" w:rsidRPr="005E0ED9" w:rsidRDefault="00863303" w:rsidP="00BD4A84">
      <w:pPr>
        <w:jc w:val="both"/>
      </w:pPr>
      <w:r w:rsidRPr="005E0ED9">
        <w:t>2) taotleja ja kasutaja sünnikoht, rahvus</w:t>
      </w:r>
      <w:r w:rsidR="005F0FE3">
        <w:t xml:space="preserve"> </w:t>
      </w:r>
      <w:r w:rsidR="00700599">
        <w:t>ja</w:t>
      </w:r>
      <w:r w:rsidR="00700599" w:rsidRPr="005E0ED9">
        <w:t xml:space="preserve"> </w:t>
      </w:r>
      <w:r w:rsidRPr="005E0ED9">
        <w:t>dokumendi andmed;</w:t>
      </w:r>
    </w:p>
    <w:p w14:paraId="7D1E8B55" w14:textId="7AD294B2" w:rsidR="00863303" w:rsidRPr="005E0ED9" w:rsidRDefault="00863303" w:rsidP="00BD4A84">
      <w:pPr>
        <w:jc w:val="both"/>
      </w:pPr>
      <w:r w:rsidRPr="005E0ED9">
        <w:t xml:space="preserve">3) </w:t>
      </w:r>
      <w:r w:rsidR="00945DD3">
        <w:t xml:space="preserve">kasutaja </w:t>
      </w:r>
      <w:r w:rsidRPr="005E0ED9">
        <w:t xml:space="preserve">sünnitunnistuse ja </w:t>
      </w:r>
      <w:r w:rsidRPr="008D2C82">
        <w:t>Eesti kodakondsust tõendava dokumendi</w:t>
      </w:r>
      <w:r w:rsidRPr="00FF3E4D">
        <w:t xml:space="preserve"> </w:t>
      </w:r>
      <w:r w:rsidRPr="005E0ED9">
        <w:t>andmed;</w:t>
      </w:r>
    </w:p>
    <w:p w14:paraId="17D42A1A" w14:textId="77777777" w:rsidR="00863303" w:rsidRPr="005E0ED9" w:rsidRDefault="00863303" w:rsidP="00BD4A84">
      <w:pPr>
        <w:jc w:val="both"/>
      </w:pPr>
      <w:r w:rsidRPr="005E0ED9">
        <w:t>4) taotleja ja kasutaja biomeetrilised andmed;</w:t>
      </w:r>
    </w:p>
    <w:p w14:paraId="415FE26A" w14:textId="77777777" w:rsidR="00863303" w:rsidRPr="005E0ED9" w:rsidRDefault="00863303" w:rsidP="00BD4A84">
      <w:pPr>
        <w:jc w:val="both"/>
      </w:pPr>
      <w:r w:rsidRPr="005E0ED9">
        <w:t>5) taotleja ja kasutaja hariduse andmed;</w:t>
      </w:r>
    </w:p>
    <w:p w14:paraId="167DD47A" w14:textId="43E72EEF" w:rsidR="00863303" w:rsidRPr="005E0ED9" w:rsidRDefault="00863303" w:rsidP="00BD4A84">
      <w:pPr>
        <w:jc w:val="both"/>
      </w:pPr>
      <w:r w:rsidRPr="005E0ED9">
        <w:t>6) taotleja ja kasutaja vanema üldandmed ja sünnikoht;</w:t>
      </w:r>
    </w:p>
    <w:p w14:paraId="665D01F1" w14:textId="0F6DE077" w:rsidR="00225F4C" w:rsidRDefault="00225F4C" w:rsidP="00BD4A84">
      <w:pPr>
        <w:jc w:val="both"/>
      </w:pPr>
      <w:r>
        <w:t>7</w:t>
      </w:r>
      <w:r w:rsidRPr="005E0ED9">
        <w:t>) taotleja ja kasutaja esindaja esindusõiguse andmed;</w:t>
      </w:r>
    </w:p>
    <w:p w14:paraId="744D093C" w14:textId="32FEFCFD" w:rsidR="00863303" w:rsidRPr="005E0ED9" w:rsidRDefault="00225F4C" w:rsidP="00BD4A84">
      <w:pPr>
        <w:jc w:val="both"/>
      </w:pPr>
      <w:r>
        <w:t>8</w:t>
      </w:r>
      <w:r w:rsidR="00863303" w:rsidRPr="005E0ED9">
        <w:t>) välismaalasest taotleja elamisloa, elamisõiguse</w:t>
      </w:r>
      <w:r w:rsidR="00ED3ECC">
        <w:t xml:space="preserve"> või</w:t>
      </w:r>
      <w:r w:rsidR="00863303" w:rsidRPr="005E0ED9">
        <w:t xml:space="preserve"> muu Eestis viibimise loa või staatuse andmed;</w:t>
      </w:r>
    </w:p>
    <w:p w14:paraId="1AFF1E46" w14:textId="3D3FFF82" w:rsidR="00863303" w:rsidRPr="005E0ED9" w:rsidRDefault="00863303" w:rsidP="00BD4A84">
      <w:pPr>
        <w:jc w:val="both"/>
      </w:pPr>
      <w:r w:rsidRPr="005E0ED9">
        <w:t>9) ajutise reisidokumendi taotlemise</w:t>
      </w:r>
      <w:r w:rsidR="003312C5">
        <w:t xml:space="preserve"> korra</w:t>
      </w:r>
      <w:r w:rsidRPr="005E0ED9">
        <w:t>l riik, kuhu taotleja lahkub</w:t>
      </w:r>
      <w:r w:rsidR="003312C5">
        <w:t>,</w:t>
      </w:r>
      <w:r w:rsidRPr="005E0ED9">
        <w:t xml:space="preserve"> ja lahkumise põhjus;</w:t>
      </w:r>
    </w:p>
    <w:p w14:paraId="48391422" w14:textId="77777777" w:rsidR="00863303" w:rsidRPr="005E0ED9" w:rsidRDefault="00863303" w:rsidP="00BD4A84">
      <w:pPr>
        <w:jc w:val="both"/>
      </w:pPr>
      <w:r w:rsidRPr="005E0ED9">
        <w:t>10) taotleja ettevõtluse andmed;</w:t>
      </w:r>
    </w:p>
    <w:p w14:paraId="50C638BD" w14:textId="77777777" w:rsidR="00863303" w:rsidRPr="005E0ED9" w:rsidRDefault="00863303" w:rsidP="00BD4A84">
      <w:pPr>
        <w:jc w:val="both"/>
      </w:pPr>
      <w:r w:rsidRPr="005E0ED9">
        <w:t>11) taotleja karistatuse ja süüteomenetluse andmed;</w:t>
      </w:r>
    </w:p>
    <w:p w14:paraId="7663A0B9" w14:textId="7F2EA5AD" w:rsidR="00821853" w:rsidRDefault="00821853" w:rsidP="00BD4A84">
      <w:pPr>
        <w:jc w:val="both"/>
      </w:pPr>
      <w:r>
        <w:t xml:space="preserve">12) taotlejaga seotud </w:t>
      </w:r>
      <w:r w:rsidRPr="00B13CAD">
        <w:t>ettevõ</w:t>
      </w:r>
      <w:r w:rsidR="003901EA">
        <w:t>tja;</w:t>
      </w:r>
    </w:p>
    <w:p w14:paraId="46BE4BFD" w14:textId="10722995" w:rsidR="00DC3C80" w:rsidRDefault="00DC3C80" w:rsidP="00BD4A84">
      <w:pPr>
        <w:jc w:val="both"/>
      </w:pPr>
      <w:r>
        <w:t xml:space="preserve">13) </w:t>
      </w:r>
      <w:r w:rsidRPr="00B13CAD">
        <w:t xml:space="preserve">taotlemise eesmärk ja </w:t>
      </w:r>
      <w:r w:rsidR="001F5F3C">
        <w:t>plaanitava tegevuse kirjeldus ning taotlemise põhjendus</w:t>
      </w:r>
      <w:r>
        <w:t>;</w:t>
      </w:r>
    </w:p>
    <w:p w14:paraId="5F7B8313" w14:textId="12D11CFB" w:rsidR="00863303" w:rsidRPr="005E0ED9" w:rsidRDefault="00863303" w:rsidP="00BD4A84">
      <w:pPr>
        <w:jc w:val="both"/>
      </w:pPr>
      <w:r w:rsidRPr="005E0ED9">
        <w:lastRenderedPageBreak/>
        <w:t>1</w:t>
      </w:r>
      <w:r w:rsidR="004937D5">
        <w:t>4</w:t>
      </w:r>
      <w:r w:rsidRPr="005E0ED9">
        <w:t>)</w:t>
      </w:r>
      <w:r w:rsidR="00B13CAD">
        <w:t xml:space="preserve"> </w:t>
      </w:r>
      <w:r w:rsidRPr="005E0ED9">
        <w:t>taotleja isiklik</w:t>
      </w:r>
      <w:r w:rsidR="003312C5">
        <w:t>u</w:t>
      </w:r>
      <w:r w:rsidRPr="005E0ED9">
        <w:t xml:space="preserve"> ja temaga seotud </w:t>
      </w:r>
      <w:r w:rsidRPr="00B13CAD">
        <w:t>ettevõt</w:t>
      </w:r>
      <w:r w:rsidR="003312C5" w:rsidRPr="00B13CAD">
        <w:t>ja</w:t>
      </w:r>
      <w:r w:rsidRPr="005E0ED9">
        <w:t xml:space="preserve"> pangakonto</w:t>
      </w:r>
      <w:r w:rsidR="00A236B9">
        <w:t xml:space="preserve"> ja</w:t>
      </w:r>
      <w:r w:rsidRPr="005E0ED9">
        <w:t xml:space="preserve"> makseasutuse konto </w:t>
      </w:r>
      <w:r w:rsidR="00A236B9">
        <w:t>andmed ning</w:t>
      </w:r>
      <w:r w:rsidRPr="005E0ED9">
        <w:t xml:space="preserve"> </w:t>
      </w:r>
      <w:r w:rsidR="001C4E91">
        <w:t xml:space="preserve">andmed </w:t>
      </w:r>
      <w:r w:rsidRPr="005E0ED9">
        <w:t xml:space="preserve">virtuaalvääringu kasutamise </w:t>
      </w:r>
      <w:r w:rsidR="001C4E91">
        <w:t>kohta</w:t>
      </w:r>
      <w:r w:rsidRPr="005E0ED9">
        <w:t>;</w:t>
      </w:r>
    </w:p>
    <w:p w14:paraId="206056A2" w14:textId="7B518546" w:rsidR="00863303" w:rsidRPr="005E0ED9" w:rsidRDefault="00863303" w:rsidP="00BD4A84">
      <w:pPr>
        <w:jc w:val="both"/>
      </w:pPr>
      <w:r w:rsidRPr="005E0ED9">
        <w:t>1</w:t>
      </w:r>
      <w:r w:rsidR="004937D5">
        <w:t>5</w:t>
      </w:r>
      <w:r w:rsidRPr="005E0ED9">
        <w:t>)</w:t>
      </w:r>
      <w:r w:rsidR="00B13CAD">
        <w:t xml:space="preserve"> </w:t>
      </w:r>
      <w:r w:rsidRPr="005E0ED9">
        <w:t>taotleja terrorismi, rahapesu</w:t>
      </w:r>
      <w:r w:rsidR="00F50F39">
        <w:t xml:space="preserve"> või</w:t>
      </w:r>
      <w:r w:rsidRPr="005E0ED9">
        <w:t xml:space="preserve"> majandus- </w:t>
      </w:r>
      <w:r w:rsidR="00F50F39">
        <w:t>või</w:t>
      </w:r>
      <w:r w:rsidR="00F50F39" w:rsidRPr="005E0ED9">
        <w:t xml:space="preserve"> </w:t>
      </w:r>
      <w:r w:rsidRPr="005E0ED9">
        <w:t>küberkurite</w:t>
      </w:r>
      <w:r w:rsidR="00F50F39">
        <w:t>o</w:t>
      </w:r>
      <w:r w:rsidRPr="005E0ED9">
        <w:t xml:space="preserve"> kahtluse </w:t>
      </w:r>
      <w:r w:rsidR="00F50F39">
        <w:t>ja</w:t>
      </w:r>
      <w:r w:rsidR="00F50F39" w:rsidRPr="005E0ED9">
        <w:t xml:space="preserve"> </w:t>
      </w:r>
      <w:r w:rsidRPr="005E0ED9">
        <w:t>sanktsiooni andmed;</w:t>
      </w:r>
    </w:p>
    <w:p w14:paraId="2AE83974" w14:textId="0172C233" w:rsidR="00863303" w:rsidRPr="005E0ED9" w:rsidRDefault="00863303" w:rsidP="00BD4A84">
      <w:pPr>
        <w:jc w:val="both"/>
      </w:pPr>
      <w:r w:rsidRPr="005E0ED9">
        <w:t>1</w:t>
      </w:r>
      <w:r w:rsidR="004937D5">
        <w:t>6</w:t>
      </w:r>
      <w:r w:rsidRPr="005E0ED9">
        <w:t>)</w:t>
      </w:r>
      <w:r w:rsidR="00B13CAD">
        <w:t xml:space="preserve"> </w:t>
      </w:r>
      <w:r w:rsidRPr="005E0ED9">
        <w:t xml:space="preserve">taotlejale viisa </w:t>
      </w:r>
      <w:r w:rsidR="00F50F39">
        <w:t>andmisest</w:t>
      </w:r>
      <w:r w:rsidR="00F50F39" w:rsidRPr="005E0ED9">
        <w:t xml:space="preserve"> </w:t>
      </w:r>
      <w:r w:rsidRPr="005E0ED9">
        <w:t>keeldumise ja sissesõidukeelu kohaldamise andmed;</w:t>
      </w:r>
    </w:p>
    <w:p w14:paraId="29F0DE40" w14:textId="2A90C411" w:rsidR="00863303" w:rsidRPr="005E0ED9" w:rsidRDefault="00863303" w:rsidP="00BD4A84">
      <w:pPr>
        <w:jc w:val="both"/>
      </w:pPr>
      <w:r w:rsidRPr="005E0ED9">
        <w:t>1</w:t>
      </w:r>
      <w:r w:rsidR="004937D5">
        <w:t>7</w:t>
      </w:r>
      <w:r w:rsidRPr="005E0ED9">
        <w:t>)</w:t>
      </w:r>
      <w:r w:rsidR="00B13CAD">
        <w:t xml:space="preserve"> </w:t>
      </w:r>
      <w:r w:rsidRPr="005E0ED9">
        <w:t>taotleja relvajõududes teenimise ja sõjaväelises operatsioonis osalemise andmed;</w:t>
      </w:r>
    </w:p>
    <w:p w14:paraId="188AFF31" w14:textId="0EBE9A18" w:rsidR="00863303" w:rsidRPr="005E0ED9" w:rsidRDefault="00863303" w:rsidP="00BD4A84">
      <w:pPr>
        <w:jc w:val="both"/>
      </w:pPr>
      <w:r w:rsidRPr="005E0ED9">
        <w:t>1</w:t>
      </w:r>
      <w:r w:rsidR="004937D5">
        <w:t>8</w:t>
      </w:r>
      <w:r w:rsidRPr="005E0ED9">
        <w:t>)</w:t>
      </w:r>
      <w:r w:rsidR="00B13CAD">
        <w:t xml:space="preserve"> </w:t>
      </w:r>
      <w:r w:rsidRPr="005E0ED9">
        <w:t>taotleja ühiskondlik</w:t>
      </w:r>
      <w:r w:rsidR="00F50F39">
        <w:t>u</w:t>
      </w:r>
      <w:r w:rsidRPr="005E0ED9">
        <w:t>sse organisatsiooni kuulumise andmed;</w:t>
      </w:r>
    </w:p>
    <w:p w14:paraId="276CA849" w14:textId="412A487F" w:rsidR="00863303" w:rsidRPr="005E0ED9" w:rsidRDefault="00863303" w:rsidP="00BD4A84">
      <w:pPr>
        <w:jc w:val="both"/>
      </w:pPr>
      <w:r w:rsidRPr="005E0ED9">
        <w:t>1</w:t>
      </w:r>
      <w:r w:rsidR="004937D5">
        <w:t>9</w:t>
      </w:r>
      <w:r w:rsidRPr="005E0ED9">
        <w:t>)</w:t>
      </w:r>
      <w:r w:rsidR="00283726">
        <w:t xml:space="preserve"> </w:t>
      </w:r>
      <w:r w:rsidRPr="005E0ED9">
        <w:t>taotleja terroriorganisatsiooni kuulumise andmed;</w:t>
      </w:r>
    </w:p>
    <w:p w14:paraId="0E80B5D0" w14:textId="747D530B" w:rsidR="00863303" w:rsidRPr="005E0ED9" w:rsidRDefault="004937D5" w:rsidP="00BD4A84">
      <w:pPr>
        <w:jc w:val="both"/>
      </w:pPr>
      <w:r>
        <w:t>20</w:t>
      </w:r>
      <w:r w:rsidR="00863303" w:rsidRPr="005E0ED9">
        <w:t xml:space="preserve">) </w:t>
      </w:r>
      <w:r w:rsidR="00863303" w:rsidRPr="00283726">
        <w:t>taotluse esitamise põhjus</w:t>
      </w:r>
      <w:r w:rsidR="00863303" w:rsidRPr="005E0ED9">
        <w:t xml:space="preserve"> ja viis</w:t>
      </w:r>
      <w:r w:rsidR="003618D1">
        <w:t xml:space="preserve"> ning</w:t>
      </w:r>
      <w:r w:rsidR="00863303" w:rsidRPr="005E0ED9">
        <w:t xml:space="preserve"> taotlusele lisatud dokumen</w:t>
      </w:r>
      <w:r w:rsidR="00BF1DA6">
        <w:t>d</w:t>
      </w:r>
      <w:r w:rsidR="00863303" w:rsidRPr="005E0ED9">
        <w:t xml:space="preserve">i </w:t>
      </w:r>
      <w:r w:rsidR="003618D1">
        <w:t>ja</w:t>
      </w:r>
      <w:r w:rsidR="003618D1" w:rsidRPr="005E0ED9">
        <w:t xml:space="preserve"> </w:t>
      </w:r>
      <w:r w:rsidR="00863303" w:rsidRPr="005E0ED9">
        <w:t>riigilõivu andmed;</w:t>
      </w:r>
    </w:p>
    <w:p w14:paraId="7ACBB65D" w14:textId="2FD3CA08" w:rsidR="00863303" w:rsidRPr="005E0ED9" w:rsidRDefault="004937D5" w:rsidP="00BD4A84">
      <w:pPr>
        <w:jc w:val="both"/>
      </w:pPr>
      <w:r>
        <w:t>21</w:t>
      </w:r>
      <w:r w:rsidR="00863303" w:rsidRPr="005E0ED9">
        <w:t>) väljaantud dokumendi andmed;</w:t>
      </w:r>
    </w:p>
    <w:p w14:paraId="74200AC3" w14:textId="23B6CFBA" w:rsidR="00863303" w:rsidRPr="005E0ED9" w:rsidRDefault="00863303" w:rsidP="00BD4A84">
      <w:pPr>
        <w:jc w:val="both"/>
      </w:pPr>
      <w:r w:rsidRPr="005E0ED9">
        <w:t>2</w:t>
      </w:r>
      <w:r w:rsidR="004937D5">
        <w:t>2</w:t>
      </w:r>
      <w:r w:rsidRPr="005E0ED9">
        <w:t>) menetlustoimingu ja otsuse andmed ning otsuse vaidlustamise andmed.“;</w:t>
      </w:r>
    </w:p>
    <w:p w14:paraId="0C49DA26" w14:textId="77777777" w:rsidR="00863303" w:rsidRPr="005E0ED9" w:rsidRDefault="00863303" w:rsidP="00BD4A84">
      <w:pPr>
        <w:jc w:val="both"/>
      </w:pPr>
      <w:bookmarkStart w:id="36" w:name="para8lg4"/>
    </w:p>
    <w:bookmarkEnd w:id="36"/>
    <w:p w14:paraId="0842884C" w14:textId="1961F43C" w:rsidR="00863303" w:rsidRPr="005E0ED9" w:rsidRDefault="005714D4" w:rsidP="00BD4A84">
      <w:pPr>
        <w:jc w:val="both"/>
      </w:pPr>
      <w:r>
        <w:rPr>
          <w:b/>
          <w:bCs/>
        </w:rPr>
        <w:t>3</w:t>
      </w:r>
      <w:r w:rsidR="008A3416">
        <w:rPr>
          <w:b/>
          <w:bCs/>
        </w:rPr>
        <w:t>6</w:t>
      </w:r>
      <w:r w:rsidR="00863303" w:rsidRPr="005E0ED9">
        <w:rPr>
          <w:b/>
          <w:bCs/>
        </w:rPr>
        <w:t>)</w:t>
      </w:r>
      <w:r w:rsidR="00863303" w:rsidRPr="005E0ED9">
        <w:t xml:space="preserve"> paragrahvi 15</w:t>
      </w:r>
      <w:r w:rsidR="00863303" w:rsidRPr="005E0ED9">
        <w:rPr>
          <w:vertAlign w:val="superscript"/>
        </w:rPr>
        <w:t>2</w:t>
      </w:r>
      <w:r w:rsidR="00863303" w:rsidRPr="005E0ED9">
        <w:t xml:space="preserve"> lõiget 4 täiendatakse teise lausega järgmises sõnastuses:</w:t>
      </w:r>
    </w:p>
    <w:p w14:paraId="7B7390B1" w14:textId="77777777" w:rsidR="00863303" w:rsidRPr="005E0ED9" w:rsidRDefault="00863303" w:rsidP="00BD4A84">
      <w:pPr>
        <w:jc w:val="both"/>
      </w:pPr>
    </w:p>
    <w:p w14:paraId="1B82C246" w14:textId="77777777" w:rsidR="00863303" w:rsidRPr="005E0ED9" w:rsidRDefault="00863303" w:rsidP="00BD4A84">
      <w:pPr>
        <w:jc w:val="both"/>
      </w:pPr>
      <w:r w:rsidRPr="005E0ED9">
        <w:t>„Andmekogu volitatud töötleja määratakse andmekogu põhimääruses.“;</w:t>
      </w:r>
    </w:p>
    <w:p w14:paraId="0263C788" w14:textId="77777777" w:rsidR="00863303" w:rsidRPr="00945DD3" w:rsidRDefault="00863303" w:rsidP="00BD4A84">
      <w:pPr>
        <w:jc w:val="both"/>
      </w:pPr>
    </w:p>
    <w:p w14:paraId="48EA668D" w14:textId="5DE361B6" w:rsidR="00863303" w:rsidRPr="00945DD3" w:rsidRDefault="005714D4" w:rsidP="00BD4A84">
      <w:pPr>
        <w:jc w:val="both"/>
      </w:pPr>
      <w:r>
        <w:rPr>
          <w:b/>
          <w:bCs/>
        </w:rPr>
        <w:t>3</w:t>
      </w:r>
      <w:r w:rsidR="008A3416">
        <w:rPr>
          <w:b/>
          <w:bCs/>
        </w:rPr>
        <w:t>7</w:t>
      </w:r>
      <w:r w:rsidR="00863303" w:rsidRPr="00DF1EA0">
        <w:rPr>
          <w:b/>
          <w:bCs/>
        </w:rPr>
        <w:t>)</w:t>
      </w:r>
      <w:r w:rsidR="00863303" w:rsidRPr="00DF1EA0">
        <w:t xml:space="preserve"> paragrahvi 15</w:t>
      </w:r>
      <w:r w:rsidR="00863303" w:rsidRPr="00DF1EA0">
        <w:rPr>
          <w:vertAlign w:val="superscript"/>
        </w:rPr>
        <w:t>2</w:t>
      </w:r>
      <w:r w:rsidR="00863303" w:rsidRPr="00DF1EA0">
        <w:t xml:space="preserve"> lõi</w:t>
      </w:r>
      <w:r w:rsidR="00945DD3" w:rsidRPr="00DF1EA0">
        <w:t xml:space="preserve">ge </w:t>
      </w:r>
      <w:r w:rsidR="00863303" w:rsidRPr="00DF1EA0">
        <w:t xml:space="preserve">5 </w:t>
      </w:r>
      <w:r w:rsidR="00945DD3" w:rsidRPr="00DF1EA0">
        <w:t>muudetakse ja sõnastatakse järgmiselt:</w:t>
      </w:r>
    </w:p>
    <w:p w14:paraId="636D0744" w14:textId="77777777" w:rsidR="00863303" w:rsidRPr="00945DD3" w:rsidRDefault="00863303" w:rsidP="00BD4A84">
      <w:pPr>
        <w:jc w:val="both"/>
      </w:pPr>
    </w:p>
    <w:p w14:paraId="1E55A92B" w14:textId="04397613" w:rsidR="00945DD3" w:rsidRPr="00945DD3" w:rsidRDefault="00945DD3" w:rsidP="00BD4A84">
      <w:pPr>
        <w:jc w:val="both"/>
      </w:pPr>
      <w:r>
        <w:rPr>
          <w:color w:val="202020"/>
          <w:shd w:val="clear" w:color="auto" w:fill="FFFFFF"/>
        </w:rPr>
        <w:t xml:space="preserve">„(5) </w:t>
      </w:r>
      <w:r w:rsidRPr="001B32B1">
        <w:rPr>
          <w:color w:val="202020"/>
          <w:shd w:val="clear" w:color="auto" w:fill="FFFFFF"/>
        </w:rPr>
        <w:t xml:space="preserve">Andmekogu andmete </w:t>
      </w:r>
      <w:r>
        <w:rPr>
          <w:color w:val="202020"/>
          <w:shd w:val="clear" w:color="auto" w:fill="FFFFFF"/>
        </w:rPr>
        <w:t xml:space="preserve">täpne </w:t>
      </w:r>
      <w:r w:rsidRPr="001B32B1">
        <w:rPr>
          <w:color w:val="202020"/>
          <w:shd w:val="clear" w:color="auto" w:fill="FFFFFF"/>
        </w:rPr>
        <w:t>koosseis määratakse andmekogu põhimääruses.</w:t>
      </w:r>
      <w:r>
        <w:rPr>
          <w:color w:val="202020"/>
          <w:shd w:val="clear" w:color="auto" w:fill="FFFFFF"/>
        </w:rPr>
        <w:t>“;</w:t>
      </w:r>
    </w:p>
    <w:p w14:paraId="136ECE6D" w14:textId="77777777" w:rsidR="00945DD3" w:rsidRPr="00945DD3" w:rsidRDefault="00945DD3" w:rsidP="00BD4A84">
      <w:pPr>
        <w:jc w:val="both"/>
      </w:pPr>
    </w:p>
    <w:p w14:paraId="68BC9697" w14:textId="77285AA1" w:rsidR="00863303" w:rsidRPr="00945DD3" w:rsidRDefault="005714D4" w:rsidP="00BD4A84">
      <w:pPr>
        <w:jc w:val="both"/>
      </w:pPr>
      <w:r>
        <w:rPr>
          <w:b/>
          <w:bCs/>
        </w:rPr>
        <w:t>3</w:t>
      </w:r>
      <w:r w:rsidR="008A3416">
        <w:rPr>
          <w:b/>
          <w:bCs/>
        </w:rPr>
        <w:t>8</w:t>
      </w:r>
      <w:r w:rsidR="00863303" w:rsidRPr="00945DD3">
        <w:rPr>
          <w:b/>
          <w:bCs/>
        </w:rPr>
        <w:t>)</w:t>
      </w:r>
      <w:r w:rsidR="00863303" w:rsidRPr="00945DD3">
        <w:t xml:space="preserve"> paragrahvi 15</w:t>
      </w:r>
      <w:r w:rsidR="00863303" w:rsidRPr="00945DD3">
        <w:rPr>
          <w:vertAlign w:val="superscript"/>
        </w:rPr>
        <w:t>2</w:t>
      </w:r>
      <w:r w:rsidR="00863303" w:rsidRPr="00945DD3">
        <w:t xml:space="preserve"> täiendatakse lõikega 5</w:t>
      </w:r>
      <w:r w:rsidR="00863303" w:rsidRPr="00945DD3">
        <w:rPr>
          <w:vertAlign w:val="superscript"/>
        </w:rPr>
        <w:t>2</w:t>
      </w:r>
      <w:r w:rsidR="00863303" w:rsidRPr="00945DD3">
        <w:t xml:space="preserve"> järgmises sõnastuses:</w:t>
      </w:r>
    </w:p>
    <w:p w14:paraId="25EA055C" w14:textId="77777777" w:rsidR="00863303" w:rsidRPr="00945DD3" w:rsidRDefault="00863303" w:rsidP="00BD4A84">
      <w:pPr>
        <w:jc w:val="both"/>
      </w:pPr>
    </w:p>
    <w:p w14:paraId="1DDC607B" w14:textId="0E53C145" w:rsidR="00863303" w:rsidRPr="005E0ED9" w:rsidRDefault="00863303" w:rsidP="00BD4A84">
      <w:pPr>
        <w:jc w:val="both"/>
      </w:pPr>
      <w:r w:rsidRPr="00945DD3">
        <w:t>„(5</w:t>
      </w:r>
      <w:r w:rsidRPr="00945DD3">
        <w:rPr>
          <w:vertAlign w:val="superscript"/>
        </w:rPr>
        <w:t>2</w:t>
      </w:r>
      <w:r w:rsidRPr="00945DD3">
        <w:t xml:space="preserve">) </w:t>
      </w:r>
      <w:bookmarkStart w:id="37" w:name="_Hlk149652379"/>
      <w:r w:rsidRPr="00945DD3">
        <w:t xml:space="preserve">Andmekogu andmeid </w:t>
      </w:r>
      <w:r w:rsidR="009A32A1" w:rsidRPr="001E002E">
        <w:t>võib</w:t>
      </w:r>
      <w:r w:rsidR="009A32A1">
        <w:t xml:space="preserve"> säilitada </w:t>
      </w:r>
      <w:r w:rsidR="004642A3">
        <w:t>alaliselt</w:t>
      </w:r>
      <w:r w:rsidRPr="00945DD3">
        <w:t xml:space="preserve">. </w:t>
      </w:r>
      <w:r w:rsidR="00165A93" w:rsidRPr="00165A93">
        <w:t>Andmetele võib kehtestada lühema säilitustähtaja andmekogu põhimääruses.</w:t>
      </w:r>
      <w:bookmarkEnd w:id="37"/>
      <w:r w:rsidRPr="005E0ED9">
        <w:t>“;</w:t>
      </w:r>
    </w:p>
    <w:p w14:paraId="2A6E2228" w14:textId="77777777" w:rsidR="00863303" w:rsidRPr="005E0ED9" w:rsidRDefault="00863303" w:rsidP="00BD4A84">
      <w:pPr>
        <w:jc w:val="both"/>
      </w:pPr>
    </w:p>
    <w:p w14:paraId="6689533B" w14:textId="508CE5D1" w:rsidR="00DE076B" w:rsidRPr="00DE076B" w:rsidRDefault="008A3416" w:rsidP="00DE076B">
      <w:pPr>
        <w:jc w:val="both"/>
      </w:pPr>
      <w:r>
        <w:rPr>
          <w:b/>
          <w:bCs/>
        </w:rPr>
        <w:t>39</w:t>
      </w:r>
      <w:r w:rsidR="004B4286" w:rsidRPr="005E0ED9">
        <w:rPr>
          <w:b/>
          <w:bCs/>
        </w:rPr>
        <w:t>)</w:t>
      </w:r>
      <w:r w:rsidR="00863303" w:rsidRPr="005E0ED9">
        <w:t xml:space="preserve"> paragrahvi 15</w:t>
      </w:r>
      <w:r w:rsidR="00863303" w:rsidRPr="005E0ED9">
        <w:rPr>
          <w:vertAlign w:val="superscript"/>
        </w:rPr>
        <w:t>4</w:t>
      </w:r>
      <w:r w:rsidR="00863303" w:rsidRPr="005E0ED9">
        <w:t xml:space="preserve"> lõi</w:t>
      </w:r>
      <w:r w:rsidR="00DE076B">
        <w:t>g</w:t>
      </w:r>
      <w:r w:rsidR="00863303" w:rsidRPr="005E0ED9">
        <w:t xml:space="preserve">e 6 </w:t>
      </w:r>
      <w:r w:rsidR="00DE076B" w:rsidRPr="00DE076B">
        <w:t>muudetakse ja sõnastatakse järgmiselt:</w:t>
      </w:r>
    </w:p>
    <w:p w14:paraId="3D4AFC50" w14:textId="77777777" w:rsidR="00DE076B" w:rsidRPr="00DE076B" w:rsidRDefault="00DE076B" w:rsidP="00DE076B">
      <w:pPr>
        <w:jc w:val="both"/>
      </w:pPr>
    </w:p>
    <w:p w14:paraId="48BE76D8" w14:textId="081E367A" w:rsidR="00863303" w:rsidRPr="005E0ED9" w:rsidRDefault="00DE076B" w:rsidP="00DE076B">
      <w:pPr>
        <w:jc w:val="both"/>
      </w:pPr>
      <w:r w:rsidRPr="00DE076B">
        <w:t>„(</w:t>
      </w:r>
      <w:r>
        <w:t>6</w:t>
      </w:r>
      <w:r w:rsidRPr="00DE076B">
        <w:t>) Andmekogu</w:t>
      </w:r>
      <w:r w:rsidR="002B4D8C">
        <w:t xml:space="preserve"> ABIS</w:t>
      </w:r>
      <w:r w:rsidRPr="00DE076B">
        <w:t xml:space="preserve"> andmete täpne koosseis määratakse andmekogu </w:t>
      </w:r>
      <w:r w:rsidR="002F0D72">
        <w:t xml:space="preserve">ABIS </w:t>
      </w:r>
      <w:r w:rsidRPr="00DE076B">
        <w:t>põhimääruses.“;</w:t>
      </w:r>
    </w:p>
    <w:p w14:paraId="4DE20A05" w14:textId="77777777" w:rsidR="00863303" w:rsidRPr="005E0ED9" w:rsidRDefault="00863303" w:rsidP="00BD4A84">
      <w:pPr>
        <w:jc w:val="both"/>
      </w:pPr>
    </w:p>
    <w:p w14:paraId="73A73B94" w14:textId="485957D2" w:rsidR="00863303" w:rsidRPr="005E0ED9" w:rsidRDefault="005714D4" w:rsidP="00BD4A84">
      <w:pPr>
        <w:jc w:val="both"/>
      </w:pPr>
      <w:r>
        <w:rPr>
          <w:b/>
          <w:bCs/>
        </w:rPr>
        <w:t>4</w:t>
      </w:r>
      <w:r w:rsidR="008A3416">
        <w:rPr>
          <w:b/>
          <w:bCs/>
        </w:rPr>
        <w:t>0</w:t>
      </w:r>
      <w:r w:rsidR="00863303" w:rsidRPr="005E0ED9">
        <w:rPr>
          <w:b/>
          <w:bCs/>
        </w:rPr>
        <w:t>)</w:t>
      </w:r>
      <w:r w:rsidR="00863303" w:rsidRPr="005E0ED9">
        <w:t xml:space="preserve"> paragrahvi 15</w:t>
      </w:r>
      <w:r w:rsidR="00863303" w:rsidRPr="005E0ED9">
        <w:rPr>
          <w:vertAlign w:val="superscript"/>
        </w:rPr>
        <w:t>4</w:t>
      </w:r>
      <w:r w:rsidR="00863303" w:rsidRPr="005E0ED9">
        <w:t xml:space="preserve"> täiendatakse lõikega 6</w:t>
      </w:r>
      <w:r w:rsidR="00863303" w:rsidRPr="005E0ED9">
        <w:rPr>
          <w:vertAlign w:val="superscript"/>
        </w:rPr>
        <w:t>1</w:t>
      </w:r>
      <w:r w:rsidR="00863303" w:rsidRPr="005E0ED9">
        <w:t xml:space="preserve"> järgmises sõnastuses:</w:t>
      </w:r>
    </w:p>
    <w:p w14:paraId="71A58DD4" w14:textId="77777777" w:rsidR="00863303" w:rsidRPr="005E0ED9" w:rsidRDefault="00863303" w:rsidP="00BD4A84">
      <w:pPr>
        <w:jc w:val="both"/>
      </w:pPr>
    </w:p>
    <w:p w14:paraId="493C1034" w14:textId="6B3B82CE" w:rsidR="00863303" w:rsidRPr="006C1843" w:rsidRDefault="00863303" w:rsidP="00BD4A84">
      <w:pPr>
        <w:jc w:val="both"/>
      </w:pPr>
      <w:r w:rsidRPr="005E0ED9">
        <w:t>„(</w:t>
      </w:r>
      <w:r w:rsidR="00C773BF">
        <w:t>6</w:t>
      </w:r>
      <w:r w:rsidRPr="005E0ED9">
        <w:rPr>
          <w:vertAlign w:val="superscript"/>
        </w:rPr>
        <w:t>1</w:t>
      </w:r>
      <w:r w:rsidRPr="005E0ED9">
        <w:t xml:space="preserve">) Andmekogu </w:t>
      </w:r>
      <w:r w:rsidR="00DD7EDC">
        <w:t xml:space="preserve">ABIS </w:t>
      </w:r>
      <w:r w:rsidRPr="005E0ED9">
        <w:t>andmeid säilitatakse</w:t>
      </w:r>
      <w:r w:rsidR="00727A12">
        <w:t xml:space="preserve"> </w:t>
      </w:r>
      <w:r w:rsidR="00225339">
        <w:t xml:space="preserve">kuni </w:t>
      </w:r>
      <w:r w:rsidR="00727A12">
        <w:t>75 aastat</w:t>
      </w:r>
      <w:r w:rsidR="00225339">
        <w:t xml:space="preserve"> andmekogusse ABIS kandmisest </w:t>
      </w:r>
      <w:r w:rsidR="00225339" w:rsidRPr="006C1843">
        <w:t>arvates</w:t>
      </w:r>
      <w:r w:rsidRPr="006C1843">
        <w:t xml:space="preserve">. Andmetele võib </w:t>
      </w:r>
      <w:r w:rsidR="00083F5E" w:rsidRPr="006C1843">
        <w:t xml:space="preserve">kehtestada </w:t>
      </w:r>
      <w:r w:rsidRPr="006C1843">
        <w:t>lühema säilit</w:t>
      </w:r>
      <w:r w:rsidR="00083F5E" w:rsidRPr="006C1843">
        <w:t>us</w:t>
      </w:r>
      <w:r w:rsidRPr="006C1843">
        <w:t xml:space="preserve">tähtaja andmekogu </w:t>
      </w:r>
      <w:r w:rsidR="00DD7EDC" w:rsidRPr="006C1843">
        <w:t xml:space="preserve">ABIS </w:t>
      </w:r>
      <w:r w:rsidRPr="006C1843">
        <w:t>põhimääruses.“</w:t>
      </w:r>
      <w:r w:rsidR="009A6E71" w:rsidRPr="006C1843">
        <w:t>;</w:t>
      </w:r>
    </w:p>
    <w:p w14:paraId="5C44F99A" w14:textId="77777777" w:rsidR="00863303" w:rsidRDefault="00863303" w:rsidP="00BD4A84">
      <w:pPr>
        <w:jc w:val="both"/>
      </w:pPr>
    </w:p>
    <w:p w14:paraId="14D2A2D7" w14:textId="268AE56A" w:rsidR="00A773FA" w:rsidRPr="008D1806" w:rsidRDefault="00A773FA" w:rsidP="00A773FA">
      <w:pPr>
        <w:jc w:val="both"/>
      </w:pPr>
      <w:r w:rsidRPr="008D1806">
        <w:rPr>
          <w:b/>
          <w:bCs/>
        </w:rPr>
        <w:t>4</w:t>
      </w:r>
      <w:r w:rsidR="008A3416">
        <w:rPr>
          <w:b/>
          <w:bCs/>
        </w:rPr>
        <w:t>1</w:t>
      </w:r>
      <w:r w:rsidRPr="008D1806">
        <w:rPr>
          <w:b/>
          <w:bCs/>
        </w:rPr>
        <w:t>)</w:t>
      </w:r>
      <w:r w:rsidRPr="008D1806">
        <w:t xml:space="preserve"> paragrahvi 1</w:t>
      </w:r>
      <w:r>
        <w:t xml:space="preserve">6 tekst loetakse lõikeks 1 ja paragrahvi </w:t>
      </w:r>
      <w:r w:rsidRPr="008D1806">
        <w:t>täiendatakse lõikega 2 järgmises sõnastuses:</w:t>
      </w:r>
    </w:p>
    <w:p w14:paraId="6FBDE1AD" w14:textId="77777777" w:rsidR="00A773FA" w:rsidRPr="008D1806" w:rsidRDefault="00A773FA" w:rsidP="00A773FA">
      <w:pPr>
        <w:jc w:val="both"/>
      </w:pPr>
    </w:p>
    <w:p w14:paraId="43A3D1F9" w14:textId="1B89A32F" w:rsidR="00A773FA" w:rsidRDefault="00A773FA" w:rsidP="00A773FA">
      <w:pPr>
        <w:jc w:val="both"/>
      </w:pPr>
      <w:r w:rsidRPr="008D1806">
        <w:t xml:space="preserve">„(2) Kui dokument ei vasta käesoleva </w:t>
      </w:r>
      <w:r>
        <w:t xml:space="preserve">paragrahvi lõike 1 </w:t>
      </w:r>
      <w:r w:rsidRPr="008D1806">
        <w:t xml:space="preserve">punktides 3 ja 4 </w:t>
      </w:r>
      <w:r>
        <w:t xml:space="preserve">sätestatud </w:t>
      </w:r>
      <w:r w:rsidRPr="008D1806">
        <w:t xml:space="preserve">nõuetele dokumendi väljaandja tõttu, antakse dokumendi kasutajale välja sama kehtivusajaga uus dokument. Politsei- ja Piirivalveamet </w:t>
      </w:r>
      <w:r w:rsidR="00E76AEE" w:rsidRPr="008D1806">
        <w:t xml:space="preserve">võib </w:t>
      </w:r>
      <w:r>
        <w:t xml:space="preserve">võtta </w:t>
      </w:r>
      <w:r w:rsidR="00E76AEE">
        <w:t>uue d</w:t>
      </w:r>
      <w:r w:rsidR="00E76AEE" w:rsidRPr="008D1806">
        <w:t>okumendi väljaandmise</w:t>
      </w:r>
      <w:r w:rsidR="001F5F3C">
        <w:t>ks</w:t>
      </w:r>
      <w:r w:rsidR="00E76AEE" w:rsidRPr="008D1806">
        <w:t xml:space="preserve"> </w:t>
      </w:r>
      <w:r w:rsidR="00E76AEE">
        <w:t>selle</w:t>
      </w:r>
      <w:r w:rsidR="00E76AEE" w:rsidRPr="008D1806">
        <w:t xml:space="preserve"> </w:t>
      </w:r>
      <w:r w:rsidRPr="008D1806">
        <w:t>kasutaja biomeetrilis</w:t>
      </w:r>
      <w:r>
        <w:t>ed</w:t>
      </w:r>
      <w:r w:rsidRPr="008D1806">
        <w:t xml:space="preserve"> andmed.“;</w:t>
      </w:r>
    </w:p>
    <w:p w14:paraId="49402BAF" w14:textId="77777777" w:rsidR="00A773FA" w:rsidRPr="006C1843" w:rsidRDefault="00A773FA" w:rsidP="00BD4A84">
      <w:pPr>
        <w:jc w:val="both"/>
      </w:pPr>
    </w:p>
    <w:p w14:paraId="661A03BE" w14:textId="022819DA" w:rsidR="006C1843" w:rsidRDefault="005714D4" w:rsidP="00BD4A84">
      <w:pPr>
        <w:jc w:val="both"/>
      </w:pPr>
      <w:r>
        <w:rPr>
          <w:b/>
          <w:bCs/>
        </w:rPr>
        <w:t>4</w:t>
      </w:r>
      <w:r w:rsidR="008A3416">
        <w:rPr>
          <w:b/>
          <w:bCs/>
        </w:rPr>
        <w:t>2</w:t>
      </w:r>
      <w:r w:rsidR="006C1843" w:rsidRPr="00FB7747">
        <w:rPr>
          <w:b/>
          <w:bCs/>
        </w:rPr>
        <w:t>)</w:t>
      </w:r>
      <w:r w:rsidR="006C1843" w:rsidRPr="006C1843">
        <w:t xml:space="preserve"> paragrahvi 17 </w:t>
      </w:r>
      <w:r w:rsidR="006C1843">
        <w:t xml:space="preserve">täiendatakse lõikega </w:t>
      </w:r>
      <w:r w:rsidR="006C1843" w:rsidRPr="006C1843">
        <w:t>3</w:t>
      </w:r>
      <w:r w:rsidR="006C1843">
        <w:rPr>
          <w:vertAlign w:val="superscript"/>
        </w:rPr>
        <w:t>2</w:t>
      </w:r>
      <w:r w:rsidR="006C1843" w:rsidRPr="006C1843">
        <w:t xml:space="preserve"> </w:t>
      </w:r>
      <w:r w:rsidR="006C1843">
        <w:t>järgmises sõnastuses:</w:t>
      </w:r>
    </w:p>
    <w:p w14:paraId="0DD39BC6" w14:textId="77777777" w:rsidR="006C1843" w:rsidRDefault="006C1843" w:rsidP="00BD4A84">
      <w:pPr>
        <w:jc w:val="both"/>
      </w:pPr>
    </w:p>
    <w:p w14:paraId="71200A85" w14:textId="67D16211" w:rsidR="006C1843" w:rsidRPr="006C1843" w:rsidRDefault="006C1843" w:rsidP="00BD4A84">
      <w:pPr>
        <w:jc w:val="both"/>
      </w:pPr>
      <w:r>
        <w:t>„(3</w:t>
      </w:r>
      <w:r w:rsidRPr="00FB7747">
        <w:rPr>
          <w:vertAlign w:val="superscript"/>
        </w:rPr>
        <w:t>2</w:t>
      </w:r>
      <w:r>
        <w:t xml:space="preserve">) Käesoleva paragrahvi lõike 3 punktis 1 nimetatud tõendit ei anta, kui </w:t>
      </w:r>
      <w:r w:rsidRPr="006C1843">
        <w:t xml:space="preserve">dokumendi kasutaja esitab </w:t>
      </w:r>
      <w:r w:rsidRPr="00FB7747">
        <w:rPr>
          <w:color w:val="202020"/>
          <w:shd w:val="clear" w:color="auto" w:fill="FFFFFF"/>
        </w:rPr>
        <w:t>dokumendi selle kehtivuse kontrollimiseks dokumendi väljaand</w:t>
      </w:r>
      <w:r w:rsidR="00865564">
        <w:rPr>
          <w:color w:val="202020"/>
          <w:shd w:val="clear" w:color="auto" w:fill="FFFFFF"/>
        </w:rPr>
        <w:t>jale.</w:t>
      </w:r>
      <w:r>
        <w:rPr>
          <w:color w:val="202020"/>
          <w:shd w:val="clear" w:color="auto" w:fill="FFFFFF"/>
        </w:rPr>
        <w:t>“;</w:t>
      </w:r>
    </w:p>
    <w:p w14:paraId="219DCB81" w14:textId="77777777" w:rsidR="006C1843" w:rsidRDefault="006C1843" w:rsidP="00BD4A84">
      <w:pPr>
        <w:jc w:val="both"/>
      </w:pPr>
    </w:p>
    <w:p w14:paraId="207E39BB" w14:textId="57747937" w:rsidR="00C82CF2" w:rsidRPr="005E0ED9" w:rsidRDefault="00C82CF2" w:rsidP="00C82CF2">
      <w:pPr>
        <w:jc w:val="both"/>
      </w:pPr>
      <w:r>
        <w:rPr>
          <w:b/>
          <w:bCs/>
        </w:rPr>
        <w:t>4</w:t>
      </w:r>
      <w:r w:rsidR="008A3416">
        <w:rPr>
          <w:b/>
          <w:bCs/>
        </w:rPr>
        <w:t>3</w:t>
      </w:r>
      <w:r w:rsidRPr="005E0ED9">
        <w:rPr>
          <w:b/>
          <w:bCs/>
        </w:rPr>
        <w:t>)</w:t>
      </w:r>
      <w:r w:rsidRPr="005E0ED9">
        <w:t xml:space="preserve"> paragrahvi </w:t>
      </w:r>
      <w:r>
        <w:t>18</w:t>
      </w:r>
      <w:r w:rsidRPr="00C82CF2">
        <w:rPr>
          <w:vertAlign w:val="superscript"/>
        </w:rPr>
        <w:t>1</w:t>
      </w:r>
      <w:r w:rsidRPr="005E0ED9">
        <w:t xml:space="preserve"> täiendatakse lõikega </w:t>
      </w:r>
      <w:r w:rsidR="00B75F5E">
        <w:t>1</w:t>
      </w:r>
      <w:r w:rsidR="00B75F5E" w:rsidRPr="00B75F5E">
        <w:rPr>
          <w:vertAlign w:val="superscript"/>
        </w:rPr>
        <w:t>1</w:t>
      </w:r>
      <w:r w:rsidRPr="005E0ED9">
        <w:t xml:space="preserve"> järgmises sõnastuses:</w:t>
      </w:r>
    </w:p>
    <w:p w14:paraId="257984F7" w14:textId="77777777" w:rsidR="00C82CF2" w:rsidRPr="005E0ED9" w:rsidRDefault="00C82CF2" w:rsidP="00C82CF2">
      <w:pPr>
        <w:jc w:val="both"/>
      </w:pPr>
    </w:p>
    <w:p w14:paraId="41EEBCE4" w14:textId="45A5018F" w:rsidR="00C82CF2" w:rsidRPr="005E0ED9" w:rsidRDefault="00C82CF2" w:rsidP="00C82CF2">
      <w:pPr>
        <w:jc w:val="both"/>
      </w:pPr>
      <w:r w:rsidRPr="005E0ED9">
        <w:t>„(</w:t>
      </w:r>
      <w:r w:rsidR="00B75F5E">
        <w:t>1</w:t>
      </w:r>
      <w:r w:rsidR="00B75F5E" w:rsidRPr="00B75F5E">
        <w:rPr>
          <w:vertAlign w:val="superscript"/>
        </w:rPr>
        <w:t>1</w:t>
      </w:r>
      <w:r w:rsidRPr="005E0ED9">
        <w:t xml:space="preserve">) </w:t>
      </w:r>
      <w:r w:rsidR="00074550">
        <w:t xml:space="preserve">Kui </w:t>
      </w:r>
      <w:r w:rsidR="00250D1C">
        <w:t xml:space="preserve">dokumendi kasutaja </w:t>
      </w:r>
      <w:r w:rsidR="00074550">
        <w:t xml:space="preserve">isikusamasust kontrollitakse </w:t>
      </w:r>
      <w:r w:rsidR="00B362A3" w:rsidRPr="00B362A3">
        <w:t>päringu</w:t>
      </w:r>
      <w:r w:rsidR="00250D1C">
        <w:t>ga</w:t>
      </w:r>
      <w:r w:rsidR="00B362A3" w:rsidRPr="00B362A3">
        <w:t xml:space="preserve"> saadud dokumendiandme</w:t>
      </w:r>
      <w:r w:rsidR="00074550">
        <w:t xml:space="preserve">te </w:t>
      </w:r>
      <w:r w:rsidR="00074550" w:rsidRPr="00F771CE">
        <w:t>alusel</w:t>
      </w:r>
      <w:r w:rsidR="00B362A3" w:rsidRPr="00B362A3">
        <w:t>, mis on tehtud kättesaadavaks avaliku teabe seaduse § 32</w:t>
      </w:r>
      <w:r w:rsidR="00B362A3" w:rsidRPr="00B362A3">
        <w:rPr>
          <w:vertAlign w:val="superscript"/>
        </w:rPr>
        <w:t>1</w:t>
      </w:r>
      <w:r w:rsidR="00B362A3" w:rsidRPr="00B362A3">
        <w:t xml:space="preserve"> lõikes 1 </w:t>
      </w:r>
      <w:r w:rsidR="00B362A3" w:rsidRPr="00B362A3">
        <w:lastRenderedPageBreak/>
        <w:t>nimetatud Eesti teabevärava kaudu</w:t>
      </w:r>
      <w:r w:rsidR="00074550" w:rsidRPr="00074550">
        <w:t xml:space="preserve">, </w:t>
      </w:r>
      <w:r w:rsidR="00B75F5E">
        <w:t xml:space="preserve">on </w:t>
      </w:r>
      <w:r w:rsidR="00250D1C">
        <w:t>see</w:t>
      </w:r>
      <w:r w:rsidR="00B75F5E">
        <w:t xml:space="preserve"> samaväärne käesoleva paragrahvi lõike 1 </w:t>
      </w:r>
      <w:r w:rsidR="00F771CE">
        <w:t xml:space="preserve">kohase </w:t>
      </w:r>
      <w:r w:rsidR="00B75F5E">
        <w:t xml:space="preserve">isikusamasuse </w:t>
      </w:r>
      <w:r w:rsidR="00B75F5E" w:rsidRPr="00F771CE">
        <w:t>kontrollimisega</w:t>
      </w:r>
      <w:r w:rsidR="00B362A3" w:rsidRPr="00B362A3">
        <w:t>.</w:t>
      </w:r>
      <w:r w:rsidR="00B362A3">
        <w:t>“;</w:t>
      </w:r>
    </w:p>
    <w:p w14:paraId="45F699FC" w14:textId="77777777" w:rsidR="00C82CF2" w:rsidRDefault="00C82CF2" w:rsidP="00BD4A84">
      <w:pPr>
        <w:jc w:val="both"/>
      </w:pPr>
    </w:p>
    <w:p w14:paraId="7F25AE4F" w14:textId="131AD60D" w:rsidR="00690A2C" w:rsidRDefault="005714D4" w:rsidP="00BD4A84">
      <w:pPr>
        <w:jc w:val="both"/>
      </w:pPr>
      <w:r>
        <w:rPr>
          <w:b/>
          <w:bCs/>
        </w:rPr>
        <w:t>4</w:t>
      </w:r>
      <w:r w:rsidR="008A3416">
        <w:rPr>
          <w:b/>
          <w:bCs/>
        </w:rPr>
        <w:t>4</w:t>
      </w:r>
      <w:r w:rsidR="00690A2C" w:rsidRPr="00FB7747">
        <w:rPr>
          <w:b/>
          <w:bCs/>
        </w:rPr>
        <w:t>)</w:t>
      </w:r>
      <w:r w:rsidR="00690A2C">
        <w:t xml:space="preserve"> paragrahvi 20 lõi</w:t>
      </w:r>
      <w:r w:rsidR="00A93837">
        <w:t>g</w:t>
      </w:r>
      <w:r w:rsidR="00690A2C">
        <w:t xml:space="preserve">e 3 </w:t>
      </w:r>
      <w:r w:rsidR="00A93837">
        <w:t>muudetakse ja sõnastatakse järgmiselt:</w:t>
      </w:r>
    </w:p>
    <w:p w14:paraId="66AE0810" w14:textId="77777777" w:rsidR="00A93837" w:rsidRDefault="00A93837" w:rsidP="00BD4A84">
      <w:pPr>
        <w:jc w:val="both"/>
      </w:pPr>
    </w:p>
    <w:p w14:paraId="6589AE08" w14:textId="1D63505E" w:rsidR="00A93837" w:rsidRPr="008D2C82" w:rsidRDefault="00A93837" w:rsidP="00BD4A84">
      <w:pPr>
        <w:jc w:val="both"/>
      </w:pPr>
      <w:r w:rsidRPr="008D2C82">
        <w:t xml:space="preserve">„(3) </w:t>
      </w:r>
      <w:r w:rsidR="00423A97" w:rsidRPr="008D2C82">
        <w:t>Isikutunnistuse ja selle</w:t>
      </w:r>
      <w:r w:rsidR="00F771CE" w:rsidRPr="008D2C82">
        <w:t>le kant</w:t>
      </w:r>
      <w:r w:rsidR="005627FE" w:rsidRPr="008D2C82">
        <w:t>ud</w:t>
      </w:r>
      <w:r w:rsidR="00423A97" w:rsidRPr="008D2C82">
        <w:t xml:space="preserve"> d</w:t>
      </w:r>
      <w:r w:rsidRPr="008D2C82">
        <w:t>igitaalsete andmete kehtivusaeg on sama</w:t>
      </w:r>
      <w:r w:rsidR="00902CB2" w:rsidRPr="008D2C82">
        <w:t>d</w:t>
      </w:r>
      <w:r w:rsidRPr="008D2C82">
        <w:t>.</w:t>
      </w:r>
      <w:r w:rsidR="008D2C82">
        <w:t xml:space="preserve"> </w:t>
      </w:r>
      <w:r w:rsidR="008D2C82" w:rsidRPr="008D2C82">
        <w:t>Kui isikutunnistusele kantud digitaalsete andmete kehtivus lõpetatakse, ei ole see isikutunnistuse kehtivuse lõppemise alus.</w:t>
      </w:r>
      <w:r w:rsidRPr="008D2C82">
        <w:t>“;</w:t>
      </w:r>
    </w:p>
    <w:p w14:paraId="5EFB6598" w14:textId="77777777" w:rsidR="00A93837" w:rsidRPr="008D2C82" w:rsidRDefault="00A93837" w:rsidP="00BD4A84">
      <w:pPr>
        <w:jc w:val="both"/>
      </w:pPr>
    </w:p>
    <w:p w14:paraId="1656858B" w14:textId="18F7C939" w:rsidR="00B65FEA" w:rsidRDefault="005714D4" w:rsidP="00BD4A84">
      <w:pPr>
        <w:jc w:val="both"/>
      </w:pPr>
      <w:r>
        <w:rPr>
          <w:b/>
          <w:bCs/>
        </w:rPr>
        <w:t>4</w:t>
      </w:r>
      <w:r w:rsidR="008A3416">
        <w:rPr>
          <w:b/>
          <w:bCs/>
        </w:rPr>
        <w:t>5</w:t>
      </w:r>
      <w:r w:rsidR="00323FCA" w:rsidRPr="006C1843">
        <w:rPr>
          <w:b/>
          <w:bCs/>
        </w:rPr>
        <w:t>)</w:t>
      </w:r>
      <w:r w:rsidR="00323FCA" w:rsidRPr="006C1843">
        <w:t xml:space="preserve"> paragrahvi </w:t>
      </w:r>
      <w:r w:rsidR="00AF02DB" w:rsidRPr="006C1843">
        <w:t>20</w:t>
      </w:r>
      <w:r w:rsidR="00323FCA" w:rsidRPr="006C1843">
        <w:rPr>
          <w:vertAlign w:val="superscript"/>
        </w:rPr>
        <w:t>1</w:t>
      </w:r>
      <w:r w:rsidR="00323FCA" w:rsidRPr="006C1843">
        <w:t xml:space="preserve"> lõig</w:t>
      </w:r>
      <w:r w:rsidR="00AF02DB" w:rsidRPr="006C1843">
        <w:t>e 2</w:t>
      </w:r>
      <w:r w:rsidR="00973942" w:rsidRPr="006C1843">
        <w:t xml:space="preserve"> </w:t>
      </w:r>
      <w:r w:rsidR="00B65FEA">
        <w:t>tunnistatakse kehtetuks;</w:t>
      </w:r>
    </w:p>
    <w:p w14:paraId="1666F02C" w14:textId="77777777" w:rsidR="00B65FEA" w:rsidRDefault="00B65FEA" w:rsidP="00BD4A84">
      <w:pPr>
        <w:jc w:val="both"/>
      </w:pPr>
    </w:p>
    <w:p w14:paraId="66E03AC6" w14:textId="74EF5A08" w:rsidR="00323FCA" w:rsidRPr="006C1843" w:rsidRDefault="00B65FEA" w:rsidP="00BD4A84">
      <w:pPr>
        <w:jc w:val="both"/>
      </w:pPr>
      <w:r w:rsidRPr="00B65FEA">
        <w:rPr>
          <w:b/>
          <w:bCs/>
        </w:rPr>
        <w:t>4</w:t>
      </w:r>
      <w:r w:rsidR="008A3416">
        <w:rPr>
          <w:b/>
          <w:bCs/>
        </w:rPr>
        <w:t>6</w:t>
      </w:r>
      <w:r w:rsidRPr="00B65FEA">
        <w:rPr>
          <w:b/>
          <w:bCs/>
        </w:rPr>
        <w:t>)</w:t>
      </w:r>
      <w:r>
        <w:t xml:space="preserve"> paragrahvi </w:t>
      </w:r>
      <w:r w:rsidR="00AF02DB" w:rsidRPr="006C1843">
        <w:t>20</w:t>
      </w:r>
      <w:r w:rsidR="00AF02DB" w:rsidRPr="006C1843">
        <w:rPr>
          <w:vertAlign w:val="superscript"/>
        </w:rPr>
        <w:t>4</w:t>
      </w:r>
      <w:r w:rsidR="00AF02DB" w:rsidRPr="006C1843">
        <w:t xml:space="preserve"> lõi</w:t>
      </w:r>
      <w:r w:rsidR="006A7C21" w:rsidRPr="006C1843">
        <w:t>k</w:t>
      </w:r>
      <w:r w:rsidR="00AF02DB" w:rsidRPr="006C1843">
        <w:t>e</w:t>
      </w:r>
      <w:r w:rsidR="006A7C21" w:rsidRPr="006C1843">
        <w:t>d</w:t>
      </w:r>
      <w:r w:rsidR="00AF02DB" w:rsidRPr="006C1843">
        <w:t xml:space="preserve"> 6</w:t>
      </w:r>
      <w:r w:rsidR="002C332B" w:rsidRPr="006C1843">
        <w:t xml:space="preserve"> </w:t>
      </w:r>
      <w:r w:rsidR="009A6E71" w:rsidRPr="006C1843">
        <w:t xml:space="preserve">ja </w:t>
      </w:r>
      <w:r w:rsidR="002C332B" w:rsidRPr="006C1843">
        <w:t>8</w:t>
      </w:r>
      <w:r w:rsidR="00AF02DB" w:rsidRPr="006C1843">
        <w:t xml:space="preserve"> tunnistatakse kehtetuks;</w:t>
      </w:r>
    </w:p>
    <w:p w14:paraId="433BBC55" w14:textId="77777777" w:rsidR="00323FCA" w:rsidRPr="006C1843" w:rsidRDefault="00323FCA" w:rsidP="00BD4A84">
      <w:pPr>
        <w:jc w:val="both"/>
      </w:pPr>
    </w:p>
    <w:p w14:paraId="09B65AC5" w14:textId="1D5DEC4E" w:rsidR="00AF02DB" w:rsidRPr="006C1843" w:rsidRDefault="005714D4" w:rsidP="00BD4A84">
      <w:pPr>
        <w:jc w:val="both"/>
      </w:pPr>
      <w:bookmarkStart w:id="38" w:name="_Hlk136338933"/>
      <w:r>
        <w:rPr>
          <w:b/>
          <w:bCs/>
        </w:rPr>
        <w:t>4</w:t>
      </w:r>
      <w:r w:rsidR="008A3416">
        <w:rPr>
          <w:b/>
          <w:bCs/>
        </w:rPr>
        <w:t>7</w:t>
      </w:r>
      <w:r w:rsidR="00323FCA" w:rsidRPr="006C1843">
        <w:rPr>
          <w:b/>
          <w:bCs/>
        </w:rPr>
        <w:t>)</w:t>
      </w:r>
      <w:r w:rsidR="00323FCA" w:rsidRPr="006C1843">
        <w:t xml:space="preserve"> paragrahvi </w:t>
      </w:r>
      <w:r w:rsidR="00AF02DB" w:rsidRPr="006C1843">
        <w:t>20</w:t>
      </w:r>
      <w:r w:rsidR="00AF02DB" w:rsidRPr="006C1843">
        <w:rPr>
          <w:vertAlign w:val="superscript"/>
        </w:rPr>
        <w:t>5</w:t>
      </w:r>
      <w:r w:rsidR="00AF02DB" w:rsidRPr="006C1843">
        <w:t xml:space="preserve"> </w:t>
      </w:r>
      <w:r w:rsidR="00323FCA" w:rsidRPr="006C1843">
        <w:t>lõige</w:t>
      </w:r>
      <w:r w:rsidR="00AF02DB" w:rsidRPr="006C1843">
        <w:t xml:space="preserve"> 1 muudetak</w:t>
      </w:r>
      <w:r w:rsidR="009A6E71" w:rsidRPr="006C1843">
        <w:t>s</w:t>
      </w:r>
      <w:r w:rsidR="00AF02DB" w:rsidRPr="006C1843">
        <w:t>e ja sõnastatakse järgmiselt:</w:t>
      </w:r>
    </w:p>
    <w:p w14:paraId="233AC506" w14:textId="77777777" w:rsidR="00AF02DB" w:rsidRPr="006C1843" w:rsidRDefault="00AF02DB" w:rsidP="00BD4A84">
      <w:pPr>
        <w:jc w:val="both"/>
      </w:pPr>
    </w:p>
    <w:p w14:paraId="65B4F320" w14:textId="017CED7E" w:rsidR="00323FCA" w:rsidRPr="005E0ED9" w:rsidRDefault="00AF02DB" w:rsidP="00BD4A84">
      <w:pPr>
        <w:jc w:val="both"/>
      </w:pPr>
      <w:r w:rsidRPr="006C1843">
        <w:t xml:space="preserve">„(1) E-residendi digitaalne isikutunnistus </w:t>
      </w:r>
      <w:r w:rsidR="0082782F" w:rsidRPr="006C1843">
        <w:t xml:space="preserve">käesoleva seaduse tähenduses </w:t>
      </w:r>
      <w:r w:rsidRPr="006C1843">
        <w:t>on digitaalne</w:t>
      </w:r>
      <w:r w:rsidRPr="005E0ED9">
        <w:t xml:space="preserve"> isikutunnistus, mis antakse välja välis</w:t>
      </w:r>
      <w:r w:rsidR="006209FD">
        <w:t>riigi kodanikule</w:t>
      </w:r>
      <w:r w:rsidRPr="005E0ED9">
        <w:t xml:space="preserve">, kellel ei ole </w:t>
      </w:r>
      <w:r w:rsidR="00815423">
        <w:t xml:space="preserve">ja kes ei taotle e-residendi digitaalse isikutunnistusega samal ajal </w:t>
      </w:r>
      <w:r w:rsidRPr="005E0ED9">
        <w:t xml:space="preserve">käesoleva seaduse § 2 lõike 2 punktis 1 </w:t>
      </w:r>
      <w:r w:rsidR="002B30B8">
        <w:t>või</w:t>
      </w:r>
      <w:r w:rsidRPr="005E0ED9">
        <w:t xml:space="preserve"> 1</w:t>
      </w:r>
      <w:r w:rsidRPr="005E0ED9">
        <w:rPr>
          <w:vertAlign w:val="superscript"/>
        </w:rPr>
        <w:t>2</w:t>
      </w:r>
      <w:r w:rsidRPr="005E0ED9">
        <w:t xml:space="preserve"> nimetatud </w:t>
      </w:r>
      <w:r w:rsidR="00800BB4">
        <w:t xml:space="preserve">kehtivat </w:t>
      </w:r>
      <w:r w:rsidRPr="005E0ED9">
        <w:t>dokumenti.“</w:t>
      </w:r>
      <w:r w:rsidR="00323FCA" w:rsidRPr="005E0ED9">
        <w:t>;</w:t>
      </w:r>
      <w:bookmarkEnd w:id="38"/>
    </w:p>
    <w:p w14:paraId="69E00231" w14:textId="77777777" w:rsidR="00323FCA" w:rsidRPr="005E0ED9" w:rsidRDefault="00323FCA" w:rsidP="00BD4A84">
      <w:pPr>
        <w:jc w:val="both"/>
      </w:pPr>
    </w:p>
    <w:p w14:paraId="40D6823F" w14:textId="038B8E51" w:rsidR="00AF02DB" w:rsidRPr="005E0ED9" w:rsidRDefault="005714D4" w:rsidP="00BD4A84">
      <w:pPr>
        <w:jc w:val="both"/>
      </w:pPr>
      <w:r>
        <w:rPr>
          <w:b/>
          <w:bCs/>
        </w:rPr>
        <w:t>4</w:t>
      </w:r>
      <w:r w:rsidR="008A3416">
        <w:rPr>
          <w:b/>
          <w:bCs/>
        </w:rPr>
        <w:t>8</w:t>
      </w:r>
      <w:r w:rsidR="00323FCA" w:rsidRPr="005E0ED9">
        <w:rPr>
          <w:b/>
          <w:bCs/>
        </w:rPr>
        <w:t>)</w:t>
      </w:r>
      <w:r w:rsidR="00323FCA" w:rsidRPr="005E0ED9">
        <w:t xml:space="preserve"> </w:t>
      </w:r>
      <w:commentRangeStart w:id="39"/>
      <w:r w:rsidR="00323FCA" w:rsidRPr="005E0ED9">
        <w:t xml:space="preserve">paragrahvi </w:t>
      </w:r>
      <w:r w:rsidR="00AF02DB" w:rsidRPr="005E0ED9">
        <w:t>20</w:t>
      </w:r>
      <w:r w:rsidR="00AF02DB" w:rsidRPr="005E0ED9">
        <w:rPr>
          <w:vertAlign w:val="superscript"/>
        </w:rPr>
        <w:t>6</w:t>
      </w:r>
      <w:r w:rsidR="00AF02DB" w:rsidRPr="005E0ED9">
        <w:t xml:space="preserve"> </w:t>
      </w:r>
      <w:commentRangeEnd w:id="39"/>
      <w:r w:rsidR="00214D84">
        <w:rPr>
          <w:rStyle w:val="Kommentaariviide"/>
          <w:kern w:val="0"/>
          <w14:ligatures w14:val="none"/>
        </w:rPr>
        <w:commentReference w:id="39"/>
      </w:r>
      <w:r w:rsidR="00AF02DB" w:rsidRPr="005E0ED9">
        <w:t xml:space="preserve">täiendatakse lõigetega </w:t>
      </w:r>
      <w:r w:rsidR="00323FCA" w:rsidRPr="005E0ED9">
        <w:t>1</w:t>
      </w:r>
      <w:r w:rsidR="00323FCA" w:rsidRPr="005E0ED9">
        <w:rPr>
          <w:vertAlign w:val="superscript"/>
        </w:rPr>
        <w:t>1</w:t>
      </w:r>
      <w:r w:rsidR="00323FCA" w:rsidRPr="005E0ED9">
        <w:t xml:space="preserve"> </w:t>
      </w:r>
      <w:r w:rsidR="00AF02DB" w:rsidRPr="005E0ED9">
        <w:t>ja 1</w:t>
      </w:r>
      <w:r w:rsidR="00AF02DB" w:rsidRPr="005E0ED9">
        <w:rPr>
          <w:vertAlign w:val="superscript"/>
        </w:rPr>
        <w:t>2</w:t>
      </w:r>
      <w:r w:rsidR="00AF02DB" w:rsidRPr="005E0ED9">
        <w:t xml:space="preserve"> järgmises sõnastuses:</w:t>
      </w:r>
    </w:p>
    <w:p w14:paraId="7146623C" w14:textId="77777777" w:rsidR="00AF02DB" w:rsidRPr="005E0ED9" w:rsidRDefault="00AF02DB" w:rsidP="00BD4A84">
      <w:pPr>
        <w:jc w:val="both"/>
      </w:pPr>
    </w:p>
    <w:p w14:paraId="039B5CA7" w14:textId="038D2156" w:rsidR="00AF02DB" w:rsidRPr="005E0ED9" w:rsidRDefault="00AF02DB" w:rsidP="00BD4A84">
      <w:pPr>
        <w:jc w:val="both"/>
      </w:pPr>
      <w:r w:rsidRPr="005E0ED9">
        <w:t>„(1</w:t>
      </w:r>
      <w:r w:rsidRPr="005E0ED9">
        <w:rPr>
          <w:vertAlign w:val="superscript"/>
        </w:rPr>
        <w:t>1</w:t>
      </w:r>
      <w:r w:rsidRPr="005E0ED9">
        <w:t xml:space="preserve">) </w:t>
      </w:r>
      <w:bookmarkStart w:id="40" w:name="_Hlk146555516"/>
      <w:r w:rsidRPr="005E0ED9">
        <w:t>E-residendi digitaalse isikutunnistuse taotlus</w:t>
      </w:r>
      <w:r w:rsidR="00727A12">
        <w:t xml:space="preserve"> tagastatakse läbi vaatamata</w:t>
      </w:r>
      <w:r w:rsidRPr="005E0ED9">
        <w:t xml:space="preserve">, kui </w:t>
      </w:r>
      <w:r w:rsidR="0084262E">
        <w:t>taotleja</w:t>
      </w:r>
      <w:r w:rsidRPr="005E0ED9">
        <w:t xml:space="preserve"> on </w:t>
      </w:r>
      <w:r w:rsidRPr="00CC5B4B">
        <w:t>kõrgema</w:t>
      </w:r>
      <w:r w:rsidRPr="005E0ED9">
        <w:t xml:space="preserve"> rahapesu- või terrorismi rahastamise riskiga riigi või </w:t>
      </w:r>
      <w:r w:rsidR="008E57D4">
        <w:t xml:space="preserve">sellise </w:t>
      </w:r>
      <w:r w:rsidRPr="005E0ED9">
        <w:t>riigi</w:t>
      </w:r>
      <w:r w:rsidR="008E57D4" w:rsidRPr="008E57D4">
        <w:t xml:space="preserve"> </w:t>
      </w:r>
      <w:r w:rsidR="008E57D4" w:rsidRPr="005E0ED9">
        <w:t>kodanik</w:t>
      </w:r>
      <w:r w:rsidRPr="005E0ED9">
        <w:t xml:space="preserve">, millega </w:t>
      </w:r>
      <w:r w:rsidR="008F2257" w:rsidRPr="005E0ED9">
        <w:t xml:space="preserve">puudub </w:t>
      </w:r>
      <w:r w:rsidRPr="005E0ED9">
        <w:t>Eestil justiits-, julgeoleku- või õiguskaitsealane koostöösuhe</w:t>
      </w:r>
      <w:r w:rsidR="0082782F">
        <w:t xml:space="preserve">, välja arvatud juhul, kui </w:t>
      </w:r>
      <w:r w:rsidR="0084262E">
        <w:t>taotleja</w:t>
      </w:r>
      <w:r w:rsidR="0082782F">
        <w:t>le kohaldatakse käesoleva paragrahvi lõike 1</w:t>
      </w:r>
      <w:r w:rsidR="0082782F" w:rsidRPr="00FA780F">
        <w:rPr>
          <w:vertAlign w:val="superscript"/>
        </w:rPr>
        <w:t>2</w:t>
      </w:r>
      <w:r w:rsidR="0082782F">
        <w:t xml:space="preserve"> alusel kehtestatud erisusi</w:t>
      </w:r>
      <w:r w:rsidR="004C0932">
        <w:t>.</w:t>
      </w:r>
      <w:bookmarkEnd w:id="40"/>
    </w:p>
    <w:p w14:paraId="7A3E36B3" w14:textId="77777777" w:rsidR="00AF02DB" w:rsidRPr="005E0ED9" w:rsidRDefault="00AF02DB" w:rsidP="00BD4A84">
      <w:pPr>
        <w:jc w:val="both"/>
      </w:pPr>
    </w:p>
    <w:p w14:paraId="51C0FD66" w14:textId="73915D66" w:rsidR="00323FCA" w:rsidRPr="005E0ED9" w:rsidRDefault="00AF02DB" w:rsidP="00BD4A84">
      <w:pPr>
        <w:jc w:val="both"/>
      </w:pPr>
      <w:r w:rsidRPr="005E0ED9">
        <w:t>(1</w:t>
      </w:r>
      <w:r w:rsidRPr="005E0ED9">
        <w:rPr>
          <w:vertAlign w:val="superscript"/>
        </w:rPr>
        <w:t>2</w:t>
      </w:r>
      <w:r w:rsidRPr="005E0ED9">
        <w:t xml:space="preserve">) Kõrgema rahapesu- või terrorismi rahastamise riskiga riikide </w:t>
      </w:r>
      <w:r w:rsidR="001D3583">
        <w:t>ja</w:t>
      </w:r>
      <w:r w:rsidR="001D3583" w:rsidRPr="005E0ED9">
        <w:t xml:space="preserve"> </w:t>
      </w:r>
      <w:r w:rsidR="00093673">
        <w:t xml:space="preserve">Eestiga justiits-, julgeoleku- või õiguskaitsealase koostöösuhteta </w:t>
      </w:r>
      <w:r w:rsidRPr="005E0ED9">
        <w:t>riikide</w:t>
      </w:r>
      <w:r w:rsidR="001D3583" w:rsidRPr="001D3583">
        <w:t xml:space="preserve"> </w:t>
      </w:r>
      <w:r w:rsidR="001D3583" w:rsidRPr="005E0ED9">
        <w:t>loetelu</w:t>
      </w:r>
      <w:r w:rsidRPr="005E0ED9">
        <w:t xml:space="preserve"> </w:t>
      </w:r>
      <w:r w:rsidR="001D3583">
        <w:t>ning</w:t>
      </w:r>
      <w:r w:rsidRPr="005E0ED9">
        <w:t xml:space="preserve"> nende riikide kodanikele e</w:t>
      </w:r>
      <w:r w:rsidR="00857179">
        <w:noBreakHyphen/>
      </w:r>
      <w:r w:rsidRPr="005E0ED9">
        <w:t>residendi digitaalse isikutunnistuse väljaandmise erisused kehtestab valdkonna eest vastutav minister määrusega.“</w:t>
      </w:r>
      <w:r w:rsidR="00323FCA" w:rsidRPr="005E0ED9">
        <w:t>;</w:t>
      </w:r>
    </w:p>
    <w:p w14:paraId="73C60599" w14:textId="77777777" w:rsidR="00323FCA" w:rsidRDefault="00323FCA" w:rsidP="00BD4A84">
      <w:pPr>
        <w:jc w:val="both"/>
      </w:pPr>
    </w:p>
    <w:p w14:paraId="5106ED52" w14:textId="7D0FEB2B" w:rsidR="00493526" w:rsidRDefault="008A3416" w:rsidP="00BD4A84">
      <w:pPr>
        <w:jc w:val="both"/>
      </w:pPr>
      <w:r>
        <w:rPr>
          <w:b/>
          <w:bCs/>
        </w:rPr>
        <w:t>49</w:t>
      </w:r>
      <w:r w:rsidR="00493526" w:rsidRPr="00EA0293">
        <w:rPr>
          <w:b/>
          <w:bCs/>
        </w:rPr>
        <w:t>)</w:t>
      </w:r>
      <w:r w:rsidR="00493526">
        <w:t xml:space="preserve"> paragrahvi 20</w:t>
      </w:r>
      <w:r w:rsidR="00493526" w:rsidRPr="00B44BB4">
        <w:rPr>
          <w:vertAlign w:val="superscript"/>
        </w:rPr>
        <w:t>6</w:t>
      </w:r>
      <w:r w:rsidR="00493526">
        <w:t xml:space="preserve"> lõige 5 tunnistatakse kehtetuks;</w:t>
      </w:r>
    </w:p>
    <w:p w14:paraId="7421FD56" w14:textId="77777777" w:rsidR="00493526" w:rsidRPr="005E0ED9" w:rsidRDefault="00493526" w:rsidP="00BD4A84">
      <w:pPr>
        <w:jc w:val="both"/>
      </w:pPr>
    </w:p>
    <w:p w14:paraId="0ED1ACBB" w14:textId="66BDCC67" w:rsidR="00323FCA" w:rsidRPr="005E0ED9" w:rsidRDefault="004937D5" w:rsidP="00BD4A84">
      <w:pPr>
        <w:jc w:val="both"/>
      </w:pPr>
      <w:r>
        <w:rPr>
          <w:b/>
          <w:bCs/>
        </w:rPr>
        <w:t>5</w:t>
      </w:r>
      <w:r w:rsidR="008A3416">
        <w:rPr>
          <w:b/>
          <w:bCs/>
        </w:rPr>
        <w:t>0</w:t>
      </w:r>
      <w:r w:rsidR="00323FCA" w:rsidRPr="005E0ED9">
        <w:rPr>
          <w:b/>
          <w:bCs/>
        </w:rPr>
        <w:t>)</w:t>
      </w:r>
      <w:r w:rsidR="00323FCA" w:rsidRPr="005E0ED9">
        <w:t xml:space="preserve"> paragrahvi </w:t>
      </w:r>
      <w:r w:rsidR="00E32074" w:rsidRPr="005E0ED9">
        <w:t>20</w:t>
      </w:r>
      <w:r w:rsidR="00E32074" w:rsidRPr="005E0ED9">
        <w:rPr>
          <w:vertAlign w:val="superscript"/>
        </w:rPr>
        <w:t>7</w:t>
      </w:r>
      <w:r w:rsidR="00E32074" w:rsidRPr="005E0ED9">
        <w:t xml:space="preserve"> </w:t>
      </w:r>
      <w:r w:rsidR="00323FCA" w:rsidRPr="005E0ED9">
        <w:t>lõig</w:t>
      </w:r>
      <w:r w:rsidR="00E32074" w:rsidRPr="005E0ED9">
        <w:t>e</w:t>
      </w:r>
      <w:r w:rsidR="00323FCA" w:rsidRPr="005E0ED9">
        <w:t xml:space="preserve"> </w:t>
      </w:r>
      <w:r w:rsidR="00E32074" w:rsidRPr="005E0ED9">
        <w:t>1</w:t>
      </w:r>
      <w:r w:rsidR="00E32074" w:rsidRPr="005E0ED9">
        <w:rPr>
          <w:vertAlign w:val="superscript"/>
        </w:rPr>
        <w:t>1</w:t>
      </w:r>
      <w:r w:rsidR="00323FCA" w:rsidRPr="00993F2A">
        <w:t xml:space="preserve"> </w:t>
      </w:r>
      <w:r w:rsidR="00E32074" w:rsidRPr="005E0ED9">
        <w:t>muudetakse ja sõnastatakse järgmiselt</w:t>
      </w:r>
      <w:r w:rsidR="00323FCA" w:rsidRPr="005E0ED9">
        <w:t>:</w:t>
      </w:r>
    </w:p>
    <w:p w14:paraId="1CDC3603" w14:textId="77777777" w:rsidR="00323FCA" w:rsidRPr="005E0ED9" w:rsidRDefault="00323FCA" w:rsidP="00BD4A84">
      <w:pPr>
        <w:jc w:val="both"/>
      </w:pPr>
    </w:p>
    <w:p w14:paraId="4710CDC8" w14:textId="19DEC3AD" w:rsidR="00323FCA" w:rsidRPr="005E0ED9" w:rsidRDefault="00323FCA" w:rsidP="00BD4A84">
      <w:pPr>
        <w:jc w:val="both"/>
      </w:pPr>
      <w:r w:rsidRPr="005E0ED9">
        <w:t>„</w:t>
      </w:r>
      <w:r w:rsidR="005C06AB" w:rsidRPr="005E0ED9">
        <w:t>(1</w:t>
      </w:r>
      <w:r w:rsidR="005C06AB" w:rsidRPr="005E0ED9">
        <w:rPr>
          <w:vertAlign w:val="superscript"/>
        </w:rPr>
        <w:t>1</w:t>
      </w:r>
      <w:r w:rsidR="005C06AB" w:rsidRPr="005E0ED9">
        <w:t xml:space="preserve">) E-residendi digitaalse isikutunnistuse taotlus esitatakse </w:t>
      </w:r>
      <w:r w:rsidR="004743FA">
        <w:t xml:space="preserve">isiklikult </w:t>
      </w:r>
      <w:r w:rsidR="005C06AB" w:rsidRPr="005E0ED9">
        <w:t xml:space="preserve">Politsei- ja Piirivalveameti </w:t>
      </w:r>
      <w:r w:rsidR="00FA2AAD" w:rsidRPr="005E0ED9">
        <w:t>iseteenindus</w:t>
      </w:r>
      <w:r w:rsidR="00FA2AAD">
        <w:t>e</w:t>
      </w:r>
      <w:r w:rsidR="005C7C2A">
        <w:t>s</w:t>
      </w:r>
      <w:r w:rsidR="005C06AB" w:rsidRPr="005E0ED9">
        <w:t>.</w:t>
      </w:r>
      <w:r w:rsidRPr="005E0ED9">
        <w:t>“;</w:t>
      </w:r>
    </w:p>
    <w:p w14:paraId="6AB35070" w14:textId="77777777" w:rsidR="00323FCA" w:rsidRDefault="00323FCA" w:rsidP="00BD4A84">
      <w:pPr>
        <w:jc w:val="both"/>
      </w:pPr>
    </w:p>
    <w:p w14:paraId="3ECE5D3F" w14:textId="5C488CD0" w:rsidR="00BD45B8" w:rsidRDefault="00B65FEA" w:rsidP="002F2C4A">
      <w:pPr>
        <w:jc w:val="both"/>
      </w:pPr>
      <w:r>
        <w:rPr>
          <w:b/>
          <w:bCs/>
        </w:rPr>
        <w:t>5</w:t>
      </w:r>
      <w:r w:rsidR="005E2A3C">
        <w:rPr>
          <w:b/>
          <w:bCs/>
        </w:rPr>
        <w:t>1</w:t>
      </w:r>
      <w:r w:rsidR="002F2C4A" w:rsidRPr="00296031">
        <w:rPr>
          <w:b/>
          <w:bCs/>
        </w:rPr>
        <w:t>)</w:t>
      </w:r>
      <w:r w:rsidR="002F2C4A" w:rsidRPr="00296031">
        <w:t xml:space="preserve"> p</w:t>
      </w:r>
      <w:r w:rsidR="002F2C4A">
        <w:t>aragrahvi 20</w:t>
      </w:r>
      <w:r w:rsidR="002F2C4A" w:rsidRPr="00296031">
        <w:rPr>
          <w:vertAlign w:val="superscript"/>
        </w:rPr>
        <w:t>8</w:t>
      </w:r>
      <w:r w:rsidR="002F2C4A">
        <w:t xml:space="preserve"> lõige 1 </w:t>
      </w:r>
      <w:r w:rsidR="00BD45B8">
        <w:t>muudetakse ja sõnastatakse järgmiselt</w:t>
      </w:r>
      <w:r>
        <w:t>:</w:t>
      </w:r>
    </w:p>
    <w:p w14:paraId="4BA63E01" w14:textId="77777777" w:rsidR="00BD45B8" w:rsidRDefault="00BD45B8" w:rsidP="002F2C4A">
      <w:pPr>
        <w:jc w:val="both"/>
      </w:pPr>
    </w:p>
    <w:p w14:paraId="7A8B42A6" w14:textId="77777777" w:rsidR="00857179" w:rsidRDefault="00BD45B8" w:rsidP="002F2C4A">
      <w:pPr>
        <w:jc w:val="both"/>
      </w:pPr>
      <w:r>
        <w:t>„</w:t>
      </w:r>
      <w:r w:rsidRPr="00BD45B8">
        <w:t xml:space="preserve">(1) Käesolevas peatükis sätestatud e-residendi digitaalse isikutunnistuse kasutamise üle </w:t>
      </w:r>
      <w:r>
        <w:t xml:space="preserve">teostavad </w:t>
      </w:r>
      <w:r w:rsidRPr="00BD45B8">
        <w:t xml:space="preserve">riiklikku järelevalvet </w:t>
      </w:r>
      <w:r>
        <w:t>oma pädevuse piires</w:t>
      </w:r>
      <w:r w:rsidR="00857179">
        <w:t>:</w:t>
      </w:r>
    </w:p>
    <w:p w14:paraId="106C8682" w14:textId="76E1B515" w:rsidR="00857179" w:rsidRDefault="00857179" w:rsidP="002F2C4A">
      <w:pPr>
        <w:jc w:val="both"/>
      </w:pPr>
      <w:r>
        <w:t>1)</w:t>
      </w:r>
      <w:r w:rsidR="00BD45B8">
        <w:t xml:space="preserve"> </w:t>
      </w:r>
      <w:r w:rsidR="00BD45B8" w:rsidRPr="00BD45B8">
        <w:t>Politsei- ja Piirivalveamet</w:t>
      </w:r>
      <w:r>
        <w:t>;</w:t>
      </w:r>
    </w:p>
    <w:p w14:paraId="5A0781DD" w14:textId="4BECD96B" w:rsidR="00857179" w:rsidRDefault="00857179" w:rsidP="002F2C4A">
      <w:pPr>
        <w:jc w:val="both"/>
      </w:pPr>
      <w:r>
        <w:t xml:space="preserve">2) </w:t>
      </w:r>
      <w:r w:rsidR="005E58A9">
        <w:t>Kaitsepolitseiamet</w:t>
      </w:r>
      <w:r>
        <w:t>;</w:t>
      </w:r>
    </w:p>
    <w:p w14:paraId="2F24D4B5" w14:textId="55571177" w:rsidR="00857179" w:rsidRDefault="00857179" w:rsidP="002F2C4A">
      <w:pPr>
        <w:jc w:val="both"/>
      </w:pPr>
      <w:r>
        <w:t>3)</w:t>
      </w:r>
      <w:r w:rsidR="005E58A9">
        <w:t xml:space="preserve"> </w:t>
      </w:r>
      <w:r w:rsidR="00BD45B8">
        <w:t>Rahapesu Andmebüroo</w:t>
      </w:r>
      <w:r>
        <w:t>;</w:t>
      </w:r>
    </w:p>
    <w:p w14:paraId="42257306" w14:textId="16C752FE" w:rsidR="00BD45B8" w:rsidRDefault="00857179" w:rsidP="002F2C4A">
      <w:pPr>
        <w:jc w:val="both"/>
      </w:pPr>
      <w:r>
        <w:t xml:space="preserve">4) </w:t>
      </w:r>
      <w:r w:rsidR="00BD45B8" w:rsidRPr="00BD45B8">
        <w:t>Maksu- ja Tolliamet.</w:t>
      </w:r>
      <w:r w:rsidR="005E58A9">
        <w:t>“;</w:t>
      </w:r>
    </w:p>
    <w:p w14:paraId="3E296074" w14:textId="77777777" w:rsidR="002F2C4A" w:rsidRDefault="002F2C4A" w:rsidP="002F2C4A">
      <w:pPr>
        <w:jc w:val="both"/>
      </w:pPr>
    </w:p>
    <w:p w14:paraId="5466068D" w14:textId="664EE91E" w:rsidR="002F2C4A" w:rsidRPr="00A97133" w:rsidRDefault="002F2C4A" w:rsidP="002F2C4A">
      <w:pPr>
        <w:jc w:val="both"/>
      </w:pPr>
      <w:r>
        <w:rPr>
          <w:b/>
          <w:bCs/>
        </w:rPr>
        <w:t>5</w:t>
      </w:r>
      <w:r w:rsidR="005E2A3C">
        <w:rPr>
          <w:b/>
          <w:bCs/>
        </w:rPr>
        <w:t>2</w:t>
      </w:r>
      <w:r w:rsidRPr="00A97133">
        <w:rPr>
          <w:b/>
          <w:bCs/>
        </w:rPr>
        <w:t>)</w:t>
      </w:r>
      <w:r w:rsidRPr="00A97133">
        <w:t xml:space="preserve"> paragrahvi 2</w:t>
      </w:r>
      <w:r>
        <w:t>0</w:t>
      </w:r>
      <w:r w:rsidRPr="00296031">
        <w:rPr>
          <w:vertAlign w:val="superscript"/>
        </w:rPr>
        <w:t>8</w:t>
      </w:r>
      <w:r w:rsidRPr="00A97133">
        <w:t xml:space="preserve"> täiendatakse lõikega </w:t>
      </w:r>
      <w:r>
        <w:t>2</w:t>
      </w:r>
      <w:r w:rsidRPr="00296031">
        <w:rPr>
          <w:vertAlign w:val="superscript"/>
        </w:rPr>
        <w:t>1</w:t>
      </w:r>
      <w:r w:rsidRPr="00A97133">
        <w:t xml:space="preserve"> järgmises sõnastuses:</w:t>
      </w:r>
    </w:p>
    <w:p w14:paraId="691622D7" w14:textId="77777777" w:rsidR="002F2C4A" w:rsidRPr="00A97133" w:rsidRDefault="002F2C4A" w:rsidP="002F2C4A">
      <w:pPr>
        <w:jc w:val="both"/>
      </w:pPr>
    </w:p>
    <w:p w14:paraId="11438739" w14:textId="574430AB" w:rsidR="002F2C4A" w:rsidRDefault="002F2C4A" w:rsidP="002F2C4A">
      <w:pPr>
        <w:jc w:val="both"/>
      </w:pPr>
      <w:r w:rsidRPr="00A97133">
        <w:t>„(2</w:t>
      </w:r>
      <w:r w:rsidRPr="00A97133">
        <w:rPr>
          <w:vertAlign w:val="superscript"/>
        </w:rPr>
        <w:t>1</w:t>
      </w:r>
      <w:r w:rsidRPr="00A97133">
        <w:t>) Rahapesu Andmebüroo võib riikliku</w:t>
      </w:r>
      <w:r w:rsidR="00857179">
        <w:t>s</w:t>
      </w:r>
      <w:r w:rsidRPr="00A97133">
        <w:t xml:space="preserve"> järelevalve</w:t>
      </w:r>
      <w:r w:rsidR="00857179">
        <w:t>s</w:t>
      </w:r>
      <w:r w:rsidRPr="00A97133">
        <w:t xml:space="preserve"> töödelda </w:t>
      </w:r>
      <w:r w:rsidR="00AD5D21" w:rsidRPr="008D37AC">
        <w:t>käesolevas seaduses sätestatud</w:t>
      </w:r>
      <w:r w:rsidR="00AD5D21">
        <w:t xml:space="preserve"> </w:t>
      </w:r>
      <w:r w:rsidRPr="00A97133">
        <w:t xml:space="preserve">e-residendi digitaalse isikutunnistuse väljaandmise menetluses kogutud andmeid ja </w:t>
      </w:r>
      <w:r w:rsidRPr="00A97133">
        <w:lastRenderedPageBreak/>
        <w:t>e-residendi digitaalse isikutunnistuse kasutamise andmeid</w:t>
      </w:r>
      <w:r w:rsidR="00857179">
        <w:t>, et täita</w:t>
      </w:r>
      <w:r w:rsidRPr="00A97133">
        <w:t xml:space="preserve"> rahapesu ja terrorismi rahastamise tõkestamise seaduse</w:t>
      </w:r>
      <w:r w:rsidR="004C6FED">
        <w:t xml:space="preserve"> § 54 lõike 1 punktides 1 ja 2 </w:t>
      </w:r>
      <w:r w:rsidRPr="00A97133">
        <w:t>sätestatud ülesan</w:t>
      </w:r>
      <w:r w:rsidR="00857179">
        <w:t>deid</w:t>
      </w:r>
      <w:r w:rsidRPr="00A97133">
        <w:t>.“;</w:t>
      </w:r>
    </w:p>
    <w:p w14:paraId="47F64F6D" w14:textId="77777777" w:rsidR="002F2C4A" w:rsidRPr="005E0ED9" w:rsidRDefault="002F2C4A" w:rsidP="00BD4A84">
      <w:pPr>
        <w:jc w:val="both"/>
      </w:pPr>
    </w:p>
    <w:p w14:paraId="1648381F" w14:textId="7C5210C4" w:rsidR="00493526" w:rsidRDefault="002F2C4A" w:rsidP="00BD4A84">
      <w:pPr>
        <w:jc w:val="both"/>
      </w:pPr>
      <w:r>
        <w:rPr>
          <w:b/>
          <w:bCs/>
        </w:rPr>
        <w:t>5</w:t>
      </w:r>
      <w:r w:rsidR="005E2A3C">
        <w:rPr>
          <w:b/>
          <w:bCs/>
        </w:rPr>
        <w:t>3</w:t>
      </w:r>
      <w:r w:rsidR="00493526" w:rsidRPr="00661DA0">
        <w:rPr>
          <w:b/>
          <w:bCs/>
        </w:rPr>
        <w:t>)</w:t>
      </w:r>
      <w:r w:rsidR="00493526">
        <w:t xml:space="preserve"> paragrahvi </w:t>
      </w:r>
      <w:bookmarkStart w:id="41" w:name="_Hlk148963511"/>
      <w:r w:rsidR="00493526">
        <w:t>20</w:t>
      </w:r>
      <w:r w:rsidR="00493526" w:rsidRPr="00661DA0">
        <w:rPr>
          <w:vertAlign w:val="superscript"/>
        </w:rPr>
        <w:t>8</w:t>
      </w:r>
      <w:r w:rsidR="00493526">
        <w:t xml:space="preserve"> lõikest 3 </w:t>
      </w:r>
      <w:bookmarkEnd w:id="41"/>
      <w:r w:rsidR="00493526">
        <w:t>jäetakse välja sõnad „või kehtivuse peatamise“</w:t>
      </w:r>
      <w:r>
        <w:t>;</w:t>
      </w:r>
    </w:p>
    <w:p w14:paraId="6D885CF3" w14:textId="77777777" w:rsidR="004642A3" w:rsidRDefault="004642A3" w:rsidP="00BD4A84">
      <w:pPr>
        <w:jc w:val="both"/>
      </w:pPr>
    </w:p>
    <w:p w14:paraId="147A1493" w14:textId="35059BF1" w:rsidR="007B7340" w:rsidRPr="00BF7FB9" w:rsidRDefault="005714D4" w:rsidP="00FA780F">
      <w:pPr>
        <w:jc w:val="both"/>
      </w:pPr>
      <w:r>
        <w:rPr>
          <w:b/>
          <w:bCs/>
        </w:rPr>
        <w:t>5</w:t>
      </w:r>
      <w:r w:rsidR="005E2A3C">
        <w:rPr>
          <w:b/>
          <w:bCs/>
        </w:rPr>
        <w:t>4</w:t>
      </w:r>
      <w:r w:rsidR="00323FCA" w:rsidRPr="00BF7FB9">
        <w:rPr>
          <w:b/>
          <w:bCs/>
        </w:rPr>
        <w:t>)</w:t>
      </w:r>
      <w:r w:rsidR="00323FCA" w:rsidRPr="00BF7FB9">
        <w:t xml:space="preserve"> </w:t>
      </w:r>
      <w:r w:rsidR="007B7340" w:rsidRPr="00BF7FB9">
        <w:t>paragrahvi 20</w:t>
      </w:r>
      <w:r w:rsidR="007B7340" w:rsidRPr="00BF7FB9">
        <w:rPr>
          <w:vertAlign w:val="superscript"/>
        </w:rPr>
        <w:t>12</w:t>
      </w:r>
      <w:r w:rsidR="007B7340" w:rsidRPr="00BF7FB9">
        <w:t xml:space="preserve"> pealkiri </w:t>
      </w:r>
      <w:r w:rsidR="007C4326">
        <w:t xml:space="preserve">ja lõige 1 </w:t>
      </w:r>
      <w:r w:rsidR="007B7340" w:rsidRPr="00BF7FB9">
        <w:t xml:space="preserve">muudetakse </w:t>
      </w:r>
      <w:r w:rsidR="00256D47">
        <w:t xml:space="preserve">ning </w:t>
      </w:r>
      <w:r w:rsidR="007B7340" w:rsidRPr="00BF7FB9">
        <w:t>sõnastatakse järgmiselt:</w:t>
      </w:r>
    </w:p>
    <w:p w14:paraId="2A740CE4" w14:textId="77777777" w:rsidR="007B7340" w:rsidRPr="00BF7FB9" w:rsidRDefault="007B7340" w:rsidP="007B7340">
      <w:pPr>
        <w:jc w:val="both"/>
      </w:pPr>
    </w:p>
    <w:p w14:paraId="704D720B" w14:textId="25AC948F" w:rsidR="00323FCA" w:rsidRDefault="007B7340" w:rsidP="007C4326">
      <w:pPr>
        <w:jc w:val="both"/>
        <w:rPr>
          <w:b/>
          <w:bCs/>
        </w:rPr>
      </w:pPr>
      <w:bookmarkStart w:id="42" w:name="_Hlk146808637"/>
      <w:r w:rsidRPr="00FA780F">
        <w:t>„</w:t>
      </w:r>
      <w:r w:rsidR="003E66C3" w:rsidRPr="00BF7FB9">
        <w:rPr>
          <w:b/>
          <w:bCs/>
        </w:rPr>
        <w:t>§ 20</w:t>
      </w:r>
      <w:r w:rsidR="003E66C3" w:rsidRPr="00BF7FB9">
        <w:rPr>
          <w:b/>
          <w:bCs/>
          <w:vertAlign w:val="superscript"/>
        </w:rPr>
        <w:t>12</w:t>
      </w:r>
      <w:r w:rsidR="003E66C3" w:rsidRPr="00BF7FB9">
        <w:rPr>
          <w:b/>
          <w:bCs/>
        </w:rPr>
        <w:t xml:space="preserve">. </w:t>
      </w:r>
      <w:r w:rsidRPr="00BF7FB9">
        <w:rPr>
          <w:b/>
          <w:bCs/>
        </w:rPr>
        <w:t xml:space="preserve">E-residendi </w:t>
      </w:r>
      <w:r w:rsidR="00093673">
        <w:rPr>
          <w:b/>
          <w:bCs/>
        </w:rPr>
        <w:t xml:space="preserve">digitaalse isikutunnistuse taotleja </w:t>
      </w:r>
      <w:r w:rsidRPr="00CA4BD9">
        <w:rPr>
          <w:b/>
          <w:bCs/>
        </w:rPr>
        <w:t>isiku</w:t>
      </w:r>
      <w:r w:rsidR="00CA4BD9">
        <w:rPr>
          <w:b/>
          <w:bCs/>
        </w:rPr>
        <w:t xml:space="preserve"> </w:t>
      </w:r>
      <w:r w:rsidRPr="00CA4BD9">
        <w:rPr>
          <w:b/>
          <w:bCs/>
        </w:rPr>
        <w:t>tuvastamise</w:t>
      </w:r>
      <w:r w:rsidRPr="00BF7FB9">
        <w:rPr>
          <w:b/>
          <w:bCs/>
        </w:rPr>
        <w:t xml:space="preserve"> ja isikusamasuse kontrollimise erisused</w:t>
      </w:r>
    </w:p>
    <w:p w14:paraId="5FAC1A55" w14:textId="77777777" w:rsidR="007C4326" w:rsidRPr="005E0ED9" w:rsidRDefault="007C4326" w:rsidP="007C4326">
      <w:pPr>
        <w:jc w:val="both"/>
      </w:pPr>
    </w:p>
    <w:p w14:paraId="541794B2" w14:textId="51DFB36F" w:rsidR="002C38BC" w:rsidRDefault="00274EEC" w:rsidP="00BD4A84">
      <w:pPr>
        <w:jc w:val="both"/>
      </w:pPr>
      <w:r w:rsidRPr="005E0ED9">
        <w:t>(1) E-residen</w:t>
      </w:r>
      <w:r w:rsidR="00581D76">
        <w:t>di</w:t>
      </w:r>
      <w:r w:rsidRPr="005E0ED9">
        <w:t xml:space="preserve"> </w:t>
      </w:r>
      <w:r w:rsidR="00581D76" w:rsidRPr="00581D76">
        <w:t>digitaalse isikutunnistuse taotleja</w:t>
      </w:r>
      <w:r w:rsidR="00581D76">
        <w:t xml:space="preserve"> </w:t>
      </w:r>
      <w:r w:rsidRPr="005E0ED9">
        <w:t xml:space="preserve">ilmub isiklikult </w:t>
      </w:r>
      <w:r w:rsidRPr="00CA4BD9">
        <w:t>isiku</w:t>
      </w:r>
      <w:r w:rsidR="00CA4BD9">
        <w:t xml:space="preserve"> </w:t>
      </w:r>
      <w:r w:rsidRPr="00CA4BD9">
        <w:t>tuvastamiseks</w:t>
      </w:r>
      <w:r w:rsidRPr="005E0ED9">
        <w:t xml:space="preserve"> või isikusamasuse kontrollimiseks </w:t>
      </w:r>
      <w:r w:rsidR="00004E62">
        <w:t>isikutunnistuse</w:t>
      </w:r>
      <w:r w:rsidR="00C81C74" w:rsidRPr="005E0ED9">
        <w:t xml:space="preserve"> </w:t>
      </w:r>
      <w:r w:rsidRPr="005E0ED9">
        <w:t xml:space="preserve">väljaandja asukohta või Eesti välisesindusse </w:t>
      </w:r>
      <w:r w:rsidR="00C81C74">
        <w:t>e</w:t>
      </w:r>
      <w:r w:rsidR="00EB002A">
        <w:noBreakHyphen/>
      </w:r>
      <w:r w:rsidR="00C81C74">
        <w:t xml:space="preserve">residendi </w:t>
      </w:r>
      <w:r w:rsidRPr="005E0ED9">
        <w:t>digitaalse isikutunnistuse</w:t>
      </w:r>
      <w:r w:rsidR="00093673">
        <w:t xml:space="preserve"> </w:t>
      </w:r>
      <w:r w:rsidR="00093673" w:rsidRPr="008D1806">
        <w:t>väljaandmise</w:t>
      </w:r>
      <w:r w:rsidRPr="008D1806">
        <w:t xml:space="preserve"> menetluse</w:t>
      </w:r>
      <w:r w:rsidR="005E0CB7" w:rsidRPr="008D1806">
        <w:t>s</w:t>
      </w:r>
      <w:r w:rsidR="005E0CB7" w:rsidRPr="005E0ED9">
        <w:t xml:space="preserve"> </w:t>
      </w:r>
      <w:r w:rsidRPr="005E0ED9">
        <w:t xml:space="preserve">või </w:t>
      </w:r>
      <w:r w:rsidR="00004E62">
        <w:t>isikutunnistuse</w:t>
      </w:r>
      <w:r w:rsidR="005E0CB7" w:rsidRPr="005E0ED9">
        <w:t xml:space="preserve"> </w:t>
      </w:r>
      <w:r w:rsidRPr="005E0ED9">
        <w:t>väljastamisel.</w:t>
      </w:r>
      <w:r w:rsidR="00323FCA" w:rsidRPr="005E0ED9">
        <w:t>“;</w:t>
      </w:r>
    </w:p>
    <w:p w14:paraId="4335F736" w14:textId="77777777" w:rsidR="0083216B" w:rsidRDefault="0083216B" w:rsidP="00BD4A84">
      <w:pPr>
        <w:jc w:val="both"/>
      </w:pPr>
    </w:p>
    <w:p w14:paraId="4B175B03" w14:textId="333C2AD1" w:rsidR="00274EEC" w:rsidRPr="005E0ED9" w:rsidRDefault="005714D4" w:rsidP="00BD4A84">
      <w:pPr>
        <w:jc w:val="both"/>
      </w:pPr>
      <w:r>
        <w:rPr>
          <w:b/>
          <w:bCs/>
        </w:rPr>
        <w:t>5</w:t>
      </w:r>
      <w:r w:rsidR="005E2A3C">
        <w:rPr>
          <w:b/>
          <w:bCs/>
        </w:rPr>
        <w:t>5</w:t>
      </w:r>
      <w:r w:rsidR="0083216B" w:rsidRPr="007B7340">
        <w:rPr>
          <w:b/>
          <w:bCs/>
        </w:rPr>
        <w:t>)</w:t>
      </w:r>
      <w:r w:rsidR="0083216B">
        <w:t xml:space="preserve"> </w:t>
      </w:r>
      <w:r w:rsidR="00323FCA" w:rsidRPr="005E0ED9">
        <w:t>paragrahvi 2</w:t>
      </w:r>
      <w:r w:rsidR="00274EEC" w:rsidRPr="005E0ED9">
        <w:t>0</w:t>
      </w:r>
      <w:r w:rsidR="00274EEC" w:rsidRPr="005E0ED9">
        <w:rPr>
          <w:vertAlign w:val="superscript"/>
        </w:rPr>
        <w:t>12</w:t>
      </w:r>
      <w:r w:rsidR="00323FCA" w:rsidRPr="005E0ED9">
        <w:t xml:space="preserve"> </w:t>
      </w:r>
      <w:r w:rsidR="00274EEC" w:rsidRPr="005E0ED9">
        <w:t xml:space="preserve">täiendatakse </w:t>
      </w:r>
      <w:r w:rsidR="00323FCA" w:rsidRPr="005E0ED9">
        <w:t>lõi</w:t>
      </w:r>
      <w:r w:rsidR="000240AA">
        <w:t>kega 1</w:t>
      </w:r>
      <w:r w:rsidR="00274EEC" w:rsidRPr="005E0ED9">
        <w:rPr>
          <w:vertAlign w:val="superscript"/>
        </w:rPr>
        <w:t>1</w:t>
      </w:r>
      <w:r w:rsidR="000240AA">
        <w:rPr>
          <w:rFonts w:eastAsia="Times New Roman"/>
        </w:rPr>
        <w:t xml:space="preserve"> </w:t>
      </w:r>
      <w:r w:rsidR="00274EEC" w:rsidRPr="005E0ED9">
        <w:t>järgmises sõnastuses:</w:t>
      </w:r>
    </w:p>
    <w:p w14:paraId="009BED98" w14:textId="77777777" w:rsidR="00274EEC" w:rsidRPr="005E0ED9" w:rsidRDefault="00274EEC" w:rsidP="00BD4A84">
      <w:pPr>
        <w:jc w:val="both"/>
      </w:pPr>
    </w:p>
    <w:p w14:paraId="02CECDA9" w14:textId="2EAA8170" w:rsidR="00784501" w:rsidRDefault="00274EEC" w:rsidP="00BD4A84">
      <w:pPr>
        <w:jc w:val="both"/>
      </w:pPr>
      <w:r w:rsidRPr="005E0ED9">
        <w:t>„</w:t>
      </w:r>
      <w:r w:rsidR="00784501" w:rsidRPr="00784501">
        <w:t>(1</w:t>
      </w:r>
      <w:r w:rsidR="00784501" w:rsidRPr="00C05237">
        <w:rPr>
          <w:vertAlign w:val="superscript"/>
        </w:rPr>
        <w:t>1</w:t>
      </w:r>
      <w:r w:rsidR="00784501" w:rsidRPr="00784501">
        <w:t xml:space="preserve">) </w:t>
      </w:r>
      <w:r w:rsidR="00784501">
        <w:t>Kui e</w:t>
      </w:r>
      <w:r w:rsidR="00784501" w:rsidRPr="00784501">
        <w:t xml:space="preserve">-residendi digitaalse isikutunnistuse taotleja </w:t>
      </w:r>
      <w:r w:rsidR="00784501">
        <w:t xml:space="preserve">on </w:t>
      </w:r>
      <w:r w:rsidR="004743FA">
        <w:t>alla 15-aastane</w:t>
      </w:r>
      <w:r w:rsidR="00784501">
        <w:t xml:space="preserve">, </w:t>
      </w:r>
      <w:r w:rsidR="00784501" w:rsidRPr="00784501">
        <w:t xml:space="preserve">ilmub </w:t>
      </w:r>
      <w:r w:rsidR="00784501">
        <w:t xml:space="preserve">ta </w:t>
      </w:r>
      <w:r w:rsidR="00784501" w:rsidRPr="00784501">
        <w:t xml:space="preserve">isiklikult </w:t>
      </w:r>
      <w:r w:rsidR="00784501">
        <w:t xml:space="preserve">koos seadusliku esindajaga </w:t>
      </w:r>
      <w:r w:rsidR="00784501" w:rsidRPr="00CA4BD9">
        <w:t>isiku</w:t>
      </w:r>
      <w:r w:rsidR="00CA4BD9">
        <w:t xml:space="preserve"> </w:t>
      </w:r>
      <w:r w:rsidR="00784501" w:rsidRPr="00CA4BD9">
        <w:t>tuvastamiseks</w:t>
      </w:r>
      <w:r w:rsidR="00784501" w:rsidRPr="00784501">
        <w:t xml:space="preserve"> või isikusamasuse kontrollimiseks </w:t>
      </w:r>
      <w:r w:rsidR="00795CCA">
        <w:t>isikutunnistuse</w:t>
      </w:r>
      <w:r w:rsidR="00795CCA" w:rsidRPr="00784501">
        <w:t xml:space="preserve"> </w:t>
      </w:r>
      <w:r w:rsidR="00784501" w:rsidRPr="00784501">
        <w:t xml:space="preserve">väljaandja asukohta või Eesti välisesindusse </w:t>
      </w:r>
      <w:r w:rsidR="00795CCA">
        <w:t xml:space="preserve">e-residendi </w:t>
      </w:r>
      <w:r w:rsidR="00784501" w:rsidRPr="00784501">
        <w:t xml:space="preserve">digitaalse isikutunnistuse </w:t>
      </w:r>
      <w:r w:rsidR="00093673">
        <w:t xml:space="preserve">väljaandmise </w:t>
      </w:r>
      <w:r w:rsidR="00784501" w:rsidRPr="00784501">
        <w:t>menetluse</w:t>
      </w:r>
      <w:r w:rsidR="00795CCA">
        <w:t>s</w:t>
      </w:r>
      <w:r w:rsidR="00784501" w:rsidRPr="00784501">
        <w:t xml:space="preserve"> või </w:t>
      </w:r>
      <w:r w:rsidR="00524EBA">
        <w:t>isikutunnistuse</w:t>
      </w:r>
      <w:r w:rsidR="00795CCA" w:rsidRPr="00784501">
        <w:t xml:space="preserve"> </w:t>
      </w:r>
      <w:r w:rsidR="00784501" w:rsidRPr="00784501">
        <w:t>väljastamisel.</w:t>
      </w:r>
      <w:r w:rsidR="000240AA">
        <w:t>“;</w:t>
      </w:r>
    </w:p>
    <w:p w14:paraId="56A4F14B" w14:textId="77777777" w:rsidR="000240AA" w:rsidRDefault="000240AA" w:rsidP="00BD4A84">
      <w:pPr>
        <w:jc w:val="both"/>
      </w:pPr>
    </w:p>
    <w:p w14:paraId="5E363505" w14:textId="26436B98" w:rsidR="00323FCA" w:rsidRDefault="005714D4" w:rsidP="007B7340">
      <w:pPr>
        <w:jc w:val="both"/>
      </w:pPr>
      <w:r>
        <w:rPr>
          <w:b/>
          <w:bCs/>
        </w:rPr>
        <w:t>5</w:t>
      </w:r>
      <w:r w:rsidR="005E2A3C">
        <w:rPr>
          <w:b/>
          <w:bCs/>
        </w:rPr>
        <w:t>6</w:t>
      </w:r>
      <w:r w:rsidR="00323FCA" w:rsidRPr="005E0ED9">
        <w:rPr>
          <w:b/>
          <w:bCs/>
        </w:rPr>
        <w:t>)</w:t>
      </w:r>
      <w:r w:rsidR="00323FCA" w:rsidRPr="005E0ED9">
        <w:t xml:space="preserve"> </w:t>
      </w:r>
      <w:bookmarkStart w:id="43" w:name="_Hlk146556448"/>
      <w:r w:rsidR="00274EEC" w:rsidRPr="005E0ED9">
        <w:t>paragrahvi 20</w:t>
      </w:r>
      <w:r w:rsidR="00274EEC" w:rsidRPr="005E0ED9">
        <w:rPr>
          <w:vertAlign w:val="superscript"/>
        </w:rPr>
        <w:t>12</w:t>
      </w:r>
      <w:r w:rsidR="00274EEC" w:rsidRPr="005E0ED9">
        <w:t xml:space="preserve"> lõi</w:t>
      </w:r>
      <w:r w:rsidR="00A661D7">
        <w:t>ge</w:t>
      </w:r>
      <w:r w:rsidR="00274EEC" w:rsidRPr="005E0ED9">
        <w:t xml:space="preserve"> 2 </w:t>
      </w:r>
      <w:r w:rsidR="00A661D7">
        <w:t>muudetakse ja sõnastatakse järgmiselt:</w:t>
      </w:r>
      <w:bookmarkEnd w:id="43"/>
    </w:p>
    <w:p w14:paraId="3A59AD9C" w14:textId="5208397C" w:rsidR="00A661D7" w:rsidRDefault="00A661D7" w:rsidP="007B7340">
      <w:pPr>
        <w:jc w:val="both"/>
      </w:pPr>
    </w:p>
    <w:p w14:paraId="13AD5A3B" w14:textId="22D3789F" w:rsidR="00A661D7" w:rsidRPr="005E0ED9" w:rsidRDefault="00A661D7" w:rsidP="007B7340">
      <w:pPr>
        <w:jc w:val="both"/>
      </w:pPr>
      <w:bookmarkStart w:id="44" w:name="_Hlk146556420"/>
      <w:r>
        <w:t xml:space="preserve">„(2) </w:t>
      </w:r>
      <w:commentRangeStart w:id="45"/>
      <w:r w:rsidR="00CA4BD9">
        <w:t>E</w:t>
      </w:r>
      <w:r w:rsidR="00B53E6B">
        <w:t>t hoida ära e</w:t>
      </w:r>
      <w:r w:rsidRPr="00FB7A9F">
        <w:t>-residendi digitaalse isikutunnistuse väärkasutus</w:t>
      </w:r>
      <w:r w:rsidR="00B53E6B">
        <w:t>t</w:t>
      </w:r>
      <w:r w:rsidRPr="00FB7A9F">
        <w:t xml:space="preserve"> ning</w:t>
      </w:r>
      <w:r w:rsidR="00B53E6B">
        <w:t xml:space="preserve"> kaitsta</w:t>
      </w:r>
      <w:r w:rsidRPr="00FB7A9F">
        <w:t xml:space="preserve"> </w:t>
      </w:r>
      <w:r w:rsidR="00B53E6B">
        <w:t>selle</w:t>
      </w:r>
      <w:r w:rsidR="00B53E6B" w:rsidRPr="00FB7A9F">
        <w:t xml:space="preserve"> </w:t>
      </w:r>
      <w:r w:rsidRPr="00FB7A9F">
        <w:t>kasutaja õigus</w:t>
      </w:r>
      <w:r w:rsidR="00B53E6B">
        <w:t>i</w:t>
      </w:r>
      <w:r w:rsidRPr="00FB7A9F">
        <w:t xml:space="preserve"> ja huve</w:t>
      </w:r>
      <w:commentRangeEnd w:id="45"/>
      <w:r w:rsidR="00C02209">
        <w:rPr>
          <w:rStyle w:val="Kommentaariviide"/>
          <w:kern w:val="0"/>
          <w14:ligatures w14:val="none"/>
        </w:rPr>
        <w:commentReference w:id="45"/>
      </w:r>
      <w:r w:rsidR="00B53E6B">
        <w:t>,</w:t>
      </w:r>
      <w:r w:rsidRPr="00FB7A9F">
        <w:t xml:space="preserve"> võib </w:t>
      </w:r>
      <w:r w:rsidR="00B53E6B">
        <w:t>isikutunnistuse</w:t>
      </w:r>
      <w:r w:rsidR="00B53E6B" w:rsidRPr="00FB7A9F">
        <w:t xml:space="preserve"> </w:t>
      </w:r>
      <w:r w:rsidRPr="00FB7A9F">
        <w:t>väljaandja nõuda</w:t>
      </w:r>
      <w:r w:rsidR="00B53E6B">
        <w:t>, et</w:t>
      </w:r>
      <w:r w:rsidRPr="00FB7A9F">
        <w:t xml:space="preserve"> </w:t>
      </w:r>
      <w:r w:rsidR="00581D76" w:rsidRPr="00581D76">
        <w:t>isikutunnistuse taotleja</w:t>
      </w:r>
      <w:r w:rsidR="00581D76">
        <w:t xml:space="preserve"> </w:t>
      </w:r>
      <w:r w:rsidR="00B53E6B">
        <w:t>ilmuks</w:t>
      </w:r>
      <w:r w:rsidRPr="00FB7A9F">
        <w:t xml:space="preserve"> isikliku</w:t>
      </w:r>
      <w:r w:rsidR="00B53E6B">
        <w:t>lt</w:t>
      </w:r>
      <w:r w:rsidRPr="00FB7A9F">
        <w:t xml:space="preserve"> väljaandja asukohta või Eesti välisesindusse.</w:t>
      </w:r>
      <w:r>
        <w:t>“;</w:t>
      </w:r>
    </w:p>
    <w:bookmarkEnd w:id="44"/>
    <w:p w14:paraId="609CD99B" w14:textId="77777777" w:rsidR="00323FCA" w:rsidRPr="005E0ED9" w:rsidRDefault="00323FCA" w:rsidP="00BD4A84">
      <w:pPr>
        <w:jc w:val="both"/>
      </w:pPr>
    </w:p>
    <w:p w14:paraId="7C54F283" w14:textId="08D62EA3" w:rsidR="00323FCA" w:rsidRPr="005E0ED9" w:rsidRDefault="005714D4" w:rsidP="00BD4A84">
      <w:pPr>
        <w:jc w:val="both"/>
      </w:pPr>
      <w:r>
        <w:rPr>
          <w:b/>
          <w:bCs/>
        </w:rPr>
        <w:t>5</w:t>
      </w:r>
      <w:r w:rsidR="005E2A3C">
        <w:rPr>
          <w:b/>
          <w:bCs/>
        </w:rPr>
        <w:t>7</w:t>
      </w:r>
      <w:r w:rsidR="00323FCA" w:rsidRPr="005E0ED9">
        <w:rPr>
          <w:b/>
          <w:bCs/>
        </w:rPr>
        <w:t>)</w:t>
      </w:r>
      <w:r w:rsidR="00323FCA" w:rsidRPr="005E0ED9">
        <w:t xml:space="preserve"> paragrahvi </w:t>
      </w:r>
      <w:r w:rsidR="00274EEC" w:rsidRPr="005E0ED9">
        <w:t>20</w:t>
      </w:r>
      <w:r w:rsidR="00274EEC" w:rsidRPr="005E0ED9">
        <w:rPr>
          <w:vertAlign w:val="superscript"/>
        </w:rPr>
        <w:t>12</w:t>
      </w:r>
      <w:r w:rsidR="00323FCA" w:rsidRPr="005E0ED9">
        <w:t xml:space="preserve"> lõi</w:t>
      </w:r>
      <w:r w:rsidR="00274EEC" w:rsidRPr="005E0ED9">
        <w:t>ge 3 tunnistatakse kehtetuks</w:t>
      </w:r>
      <w:r w:rsidR="00BD4A84" w:rsidRPr="005E0ED9">
        <w:t>;</w:t>
      </w:r>
    </w:p>
    <w:bookmarkEnd w:id="42"/>
    <w:p w14:paraId="37178572" w14:textId="77777777" w:rsidR="00B0726C" w:rsidRPr="005E0ED9" w:rsidRDefault="00B0726C" w:rsidP="00B0726C">
      <w:pPr>
        <w:pStyle w:val="pf0"/>
        <w:spacing w:before="0" w:beforeAutospacing="0" w:after="0" w:afterAutospacing="0"/>
        <w:rPr>
          <w:b/>
          <w:bCs/>
        </w:rPr>
      </w:pPr>
    </w:p>
    <w:p w14:paraId="6EFDC47B" w14:textId="714A2173" w:rsidR="00B0726C" w:rsidRPr="005E0ED9" w:rsidRDefault="00A773FA" w:rsidP="00B0726C">
      <w:pPr>
        <w:pStyle w:val="pf0"/>
        <w:spacing w:before="0" w:beforeAutospacing="0" w:after="0" w:afterAutospacing="0"/>
      </w:pPr>
      <w:r>
        <w:rPr>
          <w:b/>
          <w:bCs/>
        </w:rPr>
        <w:t>5</w:t>
      </w:r>
      <w:r w:rsidR="005E2A3C">
        <w:rPr>
          <w:b/>
          <w:bCs/>
        </w:rPr>
        <w:t>8</w:t>
      </w:r>
      <w:r w:rsidR="00B0726C" w:rsidRPr="005E0ED9">
        <w:rPr>
          <w:b/>
          <w:bCs/>
        </w:rPr>
        <w:t>)</w:t>
      </w:r>
      <w:r w:rsidR="00B0726C" w:rsidRPr="005E0ED9">
        <w:t xml:space="preserve"> paragrahvi 20</w:t>
      </w:r>
      <w:r w:rsidR="00B0726C" w:rsidRPr="005E0ED9">
        <w:rPr>
          <w:vertAlign w:val="superscript"/>
        </w:rPr>
        <w:t>15</w:t>
      </w:r>
      <w:r w:rsidR="00B0726C" w:rsidRPr="005E0ED9">
        <w:t xml:space="preserve"> lõige 4 muudetakse ja sõnastatakse järgmiselt:</w:t>
      </w:r>
    </w:p>
    <w:p w14:paraId="545AE58D" w14:textId="77777777" w:rsidR="00B0726C" w:rsidRPr="005E0ED9" w:rsidRDefault="00B0726C" w:rsidP="00B0726C">
      <w:pPr>
        <w:pStyle w:val="pf0"/>
        <w:spacing w:before="0" w:beforeAutospacing="0" w:after="0" w:afterAutospacing="0"/>
        <w:rPr>
          <w:rStyle w:val="cf01"/>
          <w:rFonts w:ascii="Times New Roman" w:hAnsi="Times New Roman" w:cs="Times New Roman"/>
          <w:i w:val="0"/>
          <w:iCs w:val="0"/>
          <w:sz w:val="24"/>
          <w:szCs w:val="24"/>
        </w:rPr>
      </w:pPr>
    </w:p>
    <w:p w14:paraId="07820DF6" w14:textId="578E941A" w:rsidR="00B0726C" w:rsidRPr="005E0ED9" w:rsidRDefault="00B0726C" w:rsidP="00B0726C">
      <w:pPr>
        <w:pStyle w:val="pf0"/>
        <w:spacing w:before="0" w:beforeAutospacing="0" w:after="0" w:afterAutospacing="0"/>
        <w:jc w:val="both"/>
      </w:pPr>
      <w:r w:rsidRPr="005E0ED9">
        <w:rPr>
          <w:rStyle w:val="cf01"/>
          <w:rFonts w:ascii="Times New Roman" w:hAnsi="Times New Roman" w:cs="Times New Roman"/>
          <w:i w:val="0"/>
          <w:iCs w:val="0"/>
          <w:sz w:val="24"/>
          <w:szCs w:val="24"/>
        </w:rPr>
        <w:t>„(4) D</w:t>
      </w:r>
      <w:r w:rsidR="00270684">
        <w:rPr>
          <w:rStyle w:val="cf01"/>
          <w:rFonts w:ascii="Times New Roman" w:hAnsi="Times New Roman" w:cs="Times New Roman"/>
          <w:i w:val="0"/>
          <w:iCs w:val="0"/>
          <w:sz w:val="24"/>
          <w:szCs w:val="24"/>
        </w:rPr>
        <w:t>iplomaatilise isikutunnistuse</w:t>
      </w:r>
      <w:r w:rsidRPr="005E0ED9">
        <w:rPr>
          <w:rStyle w:val="cf01"/>
          <w:rFonts w:ascii="Times New Roman" w:hAnsi="Times New Roman" w:cs="Times New Roman"/>
          <w:i w:val="0"/>
          <w:iCs w:val="0"/>
          <w:sz w:val="24"/>
          <w:szCs w:val="24"/>
        </w:rPr>
        <w:t xml:space="preserve"> </w:t>
      </w:r>
      <w:r w:rsidR="000310AE" w:rsidRPr="00CA4BD9">
        <w:rPr>
          <w:rStyle w:val="cf01"/>
          <w:rFonts w:ascii="Times New Roman" w:hAnsi="Times New Roman" w:cs="Times New Roman"/>
          <w:i w:val="0"/>
          <w:iCs w:val="0"/>
          <w:sz w:val="24"/>
          <w:szCs w:val="24"/>
        </w:rPr>
        <w:t>taotleja</w:t>
      </w:r>
      <w:r w:rsidR="000310AE">
        <w:rPr>
          <w:rStyle w:val="cf01"/>
          <w:rFonts w:ascii="Times New Roman" w:hAnsi="Times New Roman" w:cs="Times New Roman"/>
          <w:i w:val="0"/>
          <w:iCs w:val="0"/>
          <w:sz w:val="24"/>
          <w:szCs w:val="24"/>
        </w:rPr>
        <w:t xml:space="preserve"> ilmub selle </w:t>
      </w:r>
      <w:r w:rsidR="00F67232">
        <w:rPr>
          <w:rStyle w:val="cf01"/>
          <w:rFonts w:ascii="Times New Roman" w:hAnsi="Times New Roman" w:cs="Times New Roman"/>
          <w:i w:val="0"/>
          <w:iCs w:val="0"/>
          <w:sz w:val="24"/>
          <w:szCs w:val="24"/>
        </w:rPr>
        <w:t xml:space="preserve">väljastamiseks </w:t>
      </w:r>
      <w:r w:rsidRPr="005E0ED9">
        <w:rPr>
          <w:rStyle w:val="cf01"/>
          <w:rFonts w:ascii="Times New Roman" w:hAnsi="Times New Roman" w:cs="Times New Roman"/>
          <w:i w:val="0"/>
          <w:iCs w:val="0"/>
          <w:sz w:val="24"/>
          <w:szCs w:val="24"/>
        </w:rPr>
        <w:t xml:space="preserve">isiklikult </w:t>
      </w:r>
      <w:r w:rsidR="0074770F">
        <w:rPr>
          <w:rStyle w:val="cf01"/>
          <w:rFonts w:ascii="Times New Roman" w:hAnsi="Times New Roman" w:cs="Times New Roman"/>
          <w:i w:val="0"/>
          <w:iCs w:val="0"/>
          <w:sz w:val="24"/>
          <w:szCs w:val="24"/>
        </w:rPr>
        <w:t>selle</w:t>
      </w:r>
      <w:r w:rsidRPr="005E0ED9">
        <w:rPr>
          <w:rStyle w:val="cf01"/>
          <w:rFonts w:ascii="Times New Roman" w:hAnsi="Times New Roman" w:cs="Times New Roman"/>
          <w:i w:val="0"/>
          <w:iCs w:val="0"/>
          <w:sz w:val="24"/>
          <w:szCs w:val="24"/>
        </w:rPr>
        <w:t xml:space="preserve"> väljaandja asukohta. Alla 15-aastase või piiratud teovõimega täisealise isiku </w:t>
      </w:r>
      <w:r w:rsidR="008F4CB3">
        <w:rPr>
          <w:rStyle w:val="cf01"/>
          <w:rFonts w:ascii="Times New Roman" w:hAnsi="Times New Roman" w:cs="Times New Roman"/>
          <w:i w:val="0"/>
          <w:iCs w:val="0"/>
          <w:sz w:val="24"/>
          <w:szCs w:val="24"/>
        </w:rPr>
        <w:t>diplomaatiline isikutunnistus</w:t>
      </w:r>
      <w:r w:rsidR="008F4CB3" w:rsidRPr="005E0ED9">
        <w:rPr>
          <w:rStyle w:val="cf01"/>
          <w:rFonts w:ascii="Times New Roman" w:hAnsi="Times New Roman" w:cs="Times New Roman"/>
          <w:i w:val="0"/>
          <w:iCs w:val="0"/>
          <w:sz w:val="24"/>
          <w:szCs w:val="24"/>
        </w:rPr>
        <w:t xml:space="preserve"> </w:t>
      </w:r>
      <w:r w:rsidRPr="005E0ED9">
        <w:rPr>
          <w:rStyle w:val="cf01"/>
          <w:rFonts w:ascii="Times New Roman" w:hAnsi="Times New Roman" w:cs="Times New Roman"/>
          <w:i w:val="0"/>
          <w:iCs w:val="0"/>
          <w:sz w:val="24"/>
          <w:szCs w:val="24"/>
        </w:rPr>
        <w:t xml:space="preserve">väljastatakse </w:t>
      </w:r>
      <w:r w:rsidR="00CA4BD9">
        <w:rPr>
          <w:rStyle w:val="cf01"/>
          <w:rFonts w:ascii="Times New Roman" w:hAnsi="Times New Roman" w:cs="Times New Roman"/>
          <w:i w:val="0"/>
          <w:iCs w:val="0"/>
          <w:sz w:val="24"/>
          <w:szCs w:val="24"/>
        </w:rPr>
        <w:t>tema</w:t>
      </w:r>
      <w:r w:rsidRPr="005E0ED9">
        <w:rPr>
          <w:rStyle w:val="cf01"/>
          <w:rFonts w:ascii="Times New Roman" w:hAnsi="Times New Roman" w:cs="Times New Roman"/>
          <w:i w:val="0"/>
          <w:iCs w:val="0"/>
          <w:sz w:val="24"/>
          <w:szCs w:val="24"/>
        </w:rPr>
        <w:t xml:space="preserve"> seaduslikule esindajale.</w:t>
      </w:r>
      <w:r w:rsidRPr="005E0ED9">
        <w:rPr>
          <w:rFonts w:eastAsiaTheme="minorHAnsi"/>
          <w:kern w:val="2"/>
          <w:lang w:eastAsia="en-US"/>
          <w14:ligatures w14:val="standardContextual"/>
        </w:rPr>
        <w:t xml:space="preserve"> </w:t>
      </w:r>
      <w:r w:rsidRPr="005E0ED9">
        <w:t xml:space="preserve">15–17-aastase isiku </w:t>
      </w:r>
      <w:r w:rsidR="008F4CB3">
        <w:t>diplomaatilise isikutunnistuse</w:t>
      </w:r>
      <w:r w:rsidR="008F4CB3" w:rsidRPr="005E0ED9">
        <w:t xml:space="preserve"> </w:t>
      </w:r>
      <w:r w:rsidRPr="005E0ED9">
        <w:t>võib väljastada tema seaduslikule esindajale.“;</w:t>
      </w:r>
    </w:p>
    <w:p w14:paraId="5ECCCA29" w14:textId="77777777" w:rsidR="00B0726C" w:rsidRPr="005E0ED9" w:rsidRDefault="00B0726C" w:rsidP="00B0726C">
      <w:pPr>
        <w:jc w:val="both"/>
      </w:pPr>
    </w:p>
    <w:p w14:paraId="61E8784F" w14:textId="3E0DCC1B" w:rsidR="00323FCA" w:rsidRPr="005E0ED9" w:rsidRDefault="005E2A3C" w:rsidP="00B0726C">
      <w:pPr>
        <w:jc w:val="both"/>
      </w:pPr>
      <w:r>
        <w:rPr>
          <w:b/>
          <w:bCs/>
        </w:rPr>
        <w:t>59</w:t>
      </w:r>
      <w:r w:rsidR="004E03B7" w:rsidRPr="005E0ED9">
        <w:rPr>
          <w:b/>
          <w:bCs/>
        </w:rPr>
        <w:t>)</w:t>
      </w:r>
      <w:r w:rsidR="004E03B7" w:rsidRPr="005E0ED9">
        <w:t xml:space="preserve"> paragrahvi 27 lõi</w:t>
      </w:r>
      <w:r w:rsidR="007F0F34" w:rsidRPr="005E0ED9">
        <w:t xml:space="preserve">kest </w:t>
      </w:r>
      <w:r w:rsidR="004E03B7" w:rsidRPr="005E0ED9">
        <w:t xml:space="preserve">3 </w:t>
      </w:r>
      <w:r w:rsidR="007F0F34" w:rsidRPr="005E0ED9">
        <w:t xml:space="preserve">jäetakse välja </w:t>
      </w:r>
      <w:r w:rsidR="00A8124C">
        <w:t>sõnad</w:t>
      </w:r>
      <w:r w:rsidR="00A8124C" w:rsidRPr="005E0ED9">
        <w:t xml:space="preserve"> </w:t>
      </w:r>
      <w:r w:rsidR="007F0F34" w:rsidRPr="005E0ED9">
        <w:t>„või tõendama, et nimetatud nõusolekut ei ole võimalik saada“;</w:t>
      </w:r>
    </w:p>
    <w:p w14:paraId="20DDA96E" w14:textId="77777777" w:rsidR="007F0F34" w:rsidRPr="005E0ED9" w:rsidRDefault="007F0F34" w:rsidP="007F0F34">
      <w:pPr>
        <w:jc w:val="both"/>
      </w:pPr>
    </w:p>
    <w:p w14:paraId="00A3334F" w14:textId="325BED31" w:rsidR="009C007A" w:rsidRPr="005E0ED9" w:rsidRDefault="000240AA" w:rsidP="00BD4A84">
      <w:pPr>
        <w:jc w:val="both"/>
      </w:pPr>
      <w:r>
        <w:rPr>
          <w:b/>
          <w:bCs/>
        </w:rPr>
        <w:t>6</w:t>
      </w:r>
      <w:r w:rsidR="005E2A3C">
        <w:rPr>
          <w:b/>
          <w:bCs/>
        </w:rPr>
        <w:t>0</w:t>
      </w:r>
      <w:r w:rsidR="009C007A" w:rsidRPr="005E0ED9">
        <w:rPr>
          <w:b/>
          <w:bCs/>
        </w:rPr>
        <w:t>)</w:t>
      </w:r>
      <w:r w:rsidR="009C007A" w:rsidRPr="005E0ED9">
        <w:t xml:space="preserve"> paragrahvi 27 täiendatakse lõikega 4 järgmises sõnastuses:</w:t>
      </w:r>
    </w:p>
    <w:p w14:paraId="4FDE8F25" w14:textId="77777777" w:rsidR="009C007A" w:rsidRPr="005E0ED9" w:rsidRDefault="009C007A" w:rsidP="00BD4A84">
      <w:pPr>
        <w:jc w:val="both"/>
      </w:pPr>
    </w:p>
    <w:p w14:paraId="4429BD45" w14:textId="540D7714" w:rsidR="009C007A" w:rsidRDefault="009C007A" w:rsidP="00BD4A84">
      <w:pPr>
        <w:jc w:val="both"/>
      </w:pPr>
      <w:r w:rsidRPr="005E0ED9">
        <w:t xml:space="preserve">„(4) Käesoleva paragrahvi lõikes 3 sätestatud kodakondsusriigi pädeva ametiasutuse nõusolekut ei </w:t>
      </w:r>
      <w:r w:rsidR="00A8124C">
        <w:t>pea esitama</w:t>
      </w:r>
      <w:r w:rsidR="00A8124C" w:rsidRPr="005E0ED9">
        <w:t xml:space="preserve"> </w:t>
      </w:r>
      <w:r w:rsidR="00746EDA">
        <w:t>välisriigi kodanik</w:t>
      </w:r>
      <w:r w:rsidRPr="005E0ED9">
        <w:t xml:space="preserve">, kes on täiendava kaitse saaja välismaalasele rahvusvahelise kaitse andmise seaduse § 4 lõike </w:t>
      </w:r>
      <w:r>
        <w:t xml:space="preserve">3 </w:t>
      </w:r>
      <w:r w:rsidR="007F0F34">
        <w:t>tähenduses</w:t>
      </w:r>
      <w:r w:rsidR="004B4286">
        <w:t>.“</w:t>
      </w:r>
      <w:r w:rsidR="00690A2C">
        <w:t>;</w:t>
      </w:r>
    </w:p>
    <w:p w14:paraId="030675AF" w14:textId="77777777" w:rsidR="00A97133" w:rsidRDefault="00A97133" w:rsidP="00BD4A84">
      <w:pPr>
        <w:jc w:val="both"/>
      </w:pPr>
    </w:p>
    <w:p w14:paraId="652A204B" w14:textId="0BA75249" w:rsidR="00A93837" w:rsidRDefault="00857253" w:rsidP="00BD4A84">
      <w:pPr>
        <w:jc w:val="both"/>
      </w:pPr>
      <w:r>
        <w:rPr>
          <w:b/>
          <w:bCs/>
        </w:rPr>
        <w:t>6</w:t>
      </w:r>
      <w:r w:rsidR="005E2A3C">
        <w:rPr>
          <w:b/>
          <w:bCs/>
        </w:rPr>
        <w:t>1</w:t>
      </w:r>
      <w:r w:rsidR="00690A2C" w:rsidRPr="006803C1">
        <w:rPr>
          <w:b/>
          <w:bCs/>
        </w:rPr>
        <w:t>)</w:t>
      </w:r>
      <w:r w:rsidR="00690A2C">
        <w:t xml:space="preserve"> paragrahvi 34</w:t>
      </w:r>
      <w:r w:rsidR="00690A2C" w:rsidRPr="006803C1">
        <w:rPr>
          <w:vertAlign w:val="superscript"/>
        </w:rPr>
        <w:t>3</w:t>
      </w:r>
      <w:r w:rsidR="00690A2C">
        <w:t xml:space="preserve"> lõi</w:t>
      </w:r>
      <w:r w:rsidR="00A93837">
        <w:t>g</w:t>
      </w:r>
      <w:r w:rsidR="00690A2C">
        <w:t xml:space="preserve">e 3 </w:t>
      </w:r>
      <w:r w:rsidR="00A93837">
        <w:t>muudetakse ja sõnastatakse järgmiselt:</w:t>
      </w:r>
    </w:p>
    <w:p w14:paraId="6B238DA5" w14:textId="77777777" w:rsidR="00A93837" w:rsidRDefault="00A93837" w:rsidP="00BD4A84">
      <w:pPr>
        <w:jc w:val="both"/>
      </w:pPr>
    </w:p>
    <w:p w14:paraId="6E56A50C" w14:textId="161ED4D1" w:rsidR="00690A2C" w:rsidRDefault="00A93837" w:rsidP="00BD4A84">
      <w:pPr>
        <w:jc w:val="both"/>
      </w:pPr>
      <w:r>
        <w:t>„(3)</w:t>
      </w:r>
      <w:r w:rsidRPr="00A93837">
        <w:rPr>
          <w:rFonts w:ascii="Arial" w:hAnsi="Arial" w:cs="Arial"/>
          <w:color w:val="202020"/>
          <w:sz w:val="21"/>
          <w:szCs w:val="21"/>
          <w:shd w:val="clear" w:color="auto" w:fill="FFFFFF"/>
        </w:rPr>
        <w:t xml:space="preserve"> </w:t>
      </w:r>
      <w:r w:rsidR="002C0439" w:rsidRPr="002C0439">
        <w:t>Elamisloakaardi ja sellele kantud digitaalsete andmete kehtivusaeg on samad. Kui elamisloakaardile kantud digitaalsete andmete kehtivusaeg lõpetatakse, ei ole see elamisloakaardi kehtivuse lõppemise alus</w:t>
      </w:r>
      <w:r w:rsidR="002C0439">
        <w:t>.</w:t>
      </w:r>
      <w:r>
        <w:t>“</w:t>
      </w:r>
      <w:r w:rsidR="00FC2E6F">
        <w:t>;</w:t>
      </w:r>
    </w:p>
    <w:p w14:paraId="7438999C" w14:textId="77777777" w:rsidR="00FC2E6F" w:rsidRDefault="00FC2E6F" w:rsidP="00BD4A84">
      <w:pPr>
        <w:jc w:val="both"/>
      </w:pPr>
    </w:p>
    <w:p w14:paraId="0AC309E3" w14:textId="2D0C7A0F" w:rsidR="00FC2E6F" w:rsidRDefault="00FC2E6F" w:rsidP="00BD4A84">
      <w:pPr>
        <w:jc w:val="both"/>
      </w:pPr>
      <w:r w:rsidRPr="00FC2E6F">
        <w:rPr>
          <w:b/>
          <w:bCs/>
        </w:rPr>
        <w:lastRenderedPageBreak/>
        <w:t>6</w:t>
      </w:r>
      <w:r w:rsidR="005E2A3C">
        <w:rPr>
          <w:b/>
          <w:bCs/>
        </w:rPr>
        <w:t>2</w:t>
      </w:r>
      <w:r w:rsidRPr="00FC2E6F">
        <w:rPr>
          <w:b/>
          <w:bCs/>
        </w:rPr>
        <w:t>)</w:t>
      </w:r>
      <w:r>
        <w:t xml:space="preserve"> paragrahvi 35 täiendatakse lõikega 5 järgmises sõnastuses:</w:t>
      </w:r>
    </w:p>
    <w:p w14:paraId="08014B98" w14:textId="77777777" w:rsidR="00FC2E6F" w:rsidRDefault="00FC2E6F" w:rsidP="00BD4A84">
      <w:pPr>
        <w:jc w:val="both"/>
      </w:pPr>
    </w:p>
    <w:p w14:paraId="708650EF" w14:textId="083450FA" w:rsidR="00FC2E6F" w:rsidRDefault="00FC2E6F" w:rsidP="00BD4A84">
      <w:pPr>
        <w:jc w:val="both"/>
      </w:pPr>
      <w:r>
        <w:t xml:space="preserve">„(5) Tagasipöördumistunnistuse </w:t>
      </w:r>
      <w:r w:rsidR="00F34315" w:rsidRPr="00715D46">
        <w:t>taotle</w:t>
      </w:r>
      <w:r w:rsidR="00715D46">
        <w:t>jat</w:t>
      </w:r>
      <w:r>
        <w:t xml:space="preserve"> </w:t>
      </w:r>
      <w:r w:rsidRPr="00FC2E6F">
        <w:t>ei daktüloskopeerita.</w:t>
      </w:r>
      <w:r>
        <w:t>“;</w:t>
      </w:r>
    </w:p>
    <w:p w14:paraId="041EFED3" w14:textId="77777777" w:rsidR="00FC2E6F" w:rsidRDefault="00FC2E6F" w:rsidP="00BD4A84">
      <w:pPr>
        <w:jc w:val="both"/>
      </w:pPr>
    </w:p>
    <w:p w14:paraId="1617BDF9" w14:textId="79398D34" w:rsidR="00FC2E6F" w:rsidRDefault="00FC2E6F" w:rsidP="00FC2E6F">
      <w:pPr>
        <w:jc w:val="both"/>
      </w:pPr>
      <w:r w:rsidRPr="00FC2E6F">
        <w:rPr>
          <w:b/>
          <w:bCs/>
        </w:rPr>
        <w:t>6</w:t>
      </w:r>
      <w:r w:rsidR="005E2A3C">
        <w:rPr>
          <w:b/>
          <w:bCs/>
        </w:rPr>
        <w:t>3</w:t>
      </w:r>
      <w:r w:rsidRPr="00FC2E6F">
        <w:rPr>
          <w:b/>
          <w:bCs/>
        </w:rPr>
        <w:t>)</w:t>
      </w:r>
      <w:r>
        <w:t xml:space="preserve"> paragrahvi 36</w:t>
      </w:r>
      <w:r w:rsidRPr="00FC2E6F">
        <w:rPr>
          <w:vertAlign w:val="superscript"/>
        </w:rPr>
        <w:t>1</w:t>
      </w:r>
      <w:r>
        <w:t xml:space="preserve"> täiendatakse lõikega 3 järgmises sõnastuses:</w:t>
      </w:r>
    </w:p>
    <w:p w14:paraId="27DFC6C9" w14:textId="77777777" w:rsidR="00FC2E6F" w:rsidRDefault="00FC2E6F" w:rsidP="00FC2E6F">
      <w:pPr>
        <w:jc w:val="both"/>
      </w:pPr>
    </w:p>
    <w:p w14:paraId="4ED9D1E1" w14:textId="36604F95" w:rsidR="00FC2E6F" w:rsidRDefault="00FC2E6F" w:rsidP="00FC2E6F">
      <w:pPr>
        <w:jc w:val="both"/>
      </w:pPr>
      <w:r>
        <w:t>„(</w:t>
      </w:r>
      <w:r w:rsidR="00F34315">
        <w:t>3</w:t>
      </w:r>
      <w:r>
        <w:t xml:space="preserve">) Tagasipöördumise loa </w:t>
      </w:r>
      <w:r w:rsidR="000E3FE3" w:rsidRPr="00715D46">
        <w:t>taotle</w:t>
      </w:r>
      <w:r w:rsidR="00715D46">
        <w:t>jat</w:t>
      </w:r>
      <w:r w:rsidR="000E3FE3">
        <w:t xml:space="preserve"> </w:t>
      </w:r>
      <w:r w:rsidRPr="00FC2E6F">
        <w:t>ei daktüloskopeerita.</w:t>
      </w:r>
      <w:r>
        <w:t>“;</w:t>
      </w:r>
    </w:p>
    <w:p w14:paraId="66CEF4C7" w14:textId="77777777" w:rsidR="00FC2E6F" w:rsidRDefault="00FC2E6F" w:rsidP="00FC2E6F">
      <w:pPr>
        <w:jc w:val="both"/>
      </w:pPr>
    </w:p>
    <w:p w14:paraId="77A7F7F2" w14:textId="08021EA6" w:rsidR="00FC2E6F" w:rsidRDefault="00FC2E6F" w:rsidP="00FC2E6F">
      <w:pPr>
        <w:jc w:val="both"/>
      </w:pPr>
      <w:r w:rsidRPr="00FC2E6F">
        <w:rPr>
          <w:b/>
          <w:bCs/>
        </w:rPr>
        <w:t>6</w:t>
      </w:r>
      <w:r w:rsidR="005E2A3C">
        <w:rPr>
          <w:b/>
          <w:bCs/>
        </w:rPr>
        <w:t>4</w:t>
      </w:r>
      <w:r w:rsidRPr="00FC2E6F">
        <w:rPr>
          <w:b/>
          <w:bCs/>
        </w:rPr>
        <w:t>)</w:t>
      </w:r>
      <w:r>
        <w:t xml:space="preserve"> paragrahvi 36</w:t>
      </w:r>
      <w:r>
        <w:rPr>
          <w:vertAlign w:val="superscript"/>
        </w:rPr>
        <w:t>4</w:t>
      </w:r>
      <w:r>
        <w:t xml:space="preserve"> täiendatakse lõikega 3 järgmises sõnastuses:</w:t>
      </w:r>
    </w:p>
    <w:p w14:paraId="01DFEE1D" w14:textId="77777777" w:rsidR="00FC2E6F" w:rsidRDefault="00FC2E6F" w:rsidP="00FC2E6F">
      <w:pPr>
        <w:jc w:val="both"/>
      </w:pPr>
    </w:p>
    <w:p w14:paraId="06BE70EE" w14:textId="734488DD" w:rsidR="00FC2E6F" w:rsidRDefault="00FC2E6F" w:rsidP="00FC2E6F">
      <w:pPr>
        <w:jc w:val="both"/>
      </w:pPr>
      <w:r>
        <w:t>„(</w:t>
      </w:r>
      <w:r w:rsidR="00F34315">
        <w:t>3</w:t>
      </w:r>
      <w:r>
        <w:t xml:space="preserve">) Euroopa Liidu tagasipöördumistunnistuse </w:t>
      </w:r>
      <w:r w:rsidR="000E3FE3" w:rsidRPr="00715D46">
        <w:t>taotle</w:t>
      </w:r>
      <w:r w:rsidR="00715D46">
        <w:t>jat</w:t>
      </w:r>
      <w:r w:rsidR="000E3FE3">
        <w:t xml:space="preserve"> </w:t>
      </w:r>
      <w:r w:rsidRPr="00FC2E6F">
        <w:t>ei daktüloskopeerita.</w:t>
      </w:r>
      <w:r>
        <w:t>“</w:t>
      </w:r>
      <w:r w:rsidR="000E3FE3">
        <w:t>.</w:t>
      </w:r>
    </w:p>
    <w:p w14:paraId="23485FE1" w14:textId="77777777" w:rsidR="00E70758" w:rsidRDefault="00E70758" w:rsidP="00BD4A84">
      <w:pPr>
        <w:jc w:val="both"/>
      </w:pPr>
    </w:p>
    <w:p w14:paraId="5BB3BEE1" w14:textId="1C042B84" w:rsidR="00356F82" w:rsidRPr="00EE7BE8" w:rsidRDefault="00356F82" w:rsidP="00356F82">
      <w:pPr>
        <w:rPr>
          <w:b/>
          <w:bCs/>
        </w:rPr>
      </w:pPr>
      <w:bookmarkStart w:id="46" w:name="_Hlk146273277"/>
      <w:r w:rsidRPr="00EE7BE8">
        <w:rPr>
          <w:b/>
          <w:bCs/>
        </w:rPr>
        <w:t xml:space="preserve">§ </w:t>
      </w:r>
      <w:r>
        <w:rPr>
          <w:b/>
          <w:bCs/>
        </w:rPr>
        <w:t>2</w:t>
      </w:r>
      <w:r w:rsidRPr="00EE7BE8">
        <w:rPr>
          <w:b/>
          <w:bCs/>
        </w:rPr>
        <w:t xml:space="preserve">. </w:t>
      </w:r>
      <w:bookmarkStart w:id="47" w:name="_Hlk146616809"/>
      <w:r w:rsidRPr="00EE7BE8">
        <w:rPr>
          <w:b/>
          <w:bCs/>
        </w:rPr>
        <w:t>K</w:t>
      </w:r>
      <w:r>
        <w:rPr>
          <w:b/>
          <w:bCs/>
        </w:rPr>
        <w:t>odakondsuse sead</w:t>
      </w:r>
      <w:r w:rsidRPr="00EE7BE8">
        <w:rPr>
          <w:b/>
          <w:bCs/>
        </w:rPr>
        <w:t xml:space="preserve">use </w:t>
      </w:r>
      <w:bookmarkEnd w:id="47"/>
      <w:r w:rsidRPr="00EE7BE8">
        <w:rPr>
          <w:b/>
          <w:bCs/>
        </w:rPr>
        <w:t>muutmine</w:t>
      </w:r>
    </w:p>
    <w:p w14:paraId="19AE9375" w14:textId="77777777" w:rsidR="00356F82" w:rsidRDefault="00356F82" w:rsidP="00356F82"/>
    <w:p w14:paraId="595BC18D" w14:textId="73725A20" w:rsidR="00356F82" w:rsidRDefault="00356F82" w:rsidP="00356F82">
      <w:r>
        <w:t>Kodakondsuse seaduse</w:t>
      </w:r>
      <w:r w:rsidR="00827D93">
        <w:t>s</w:t>
      </w:r>
      <w:r>
        <w:t xml:space="preserve"> tehakse järgmised muudatused:</w:t>
      </w:r>
    </w:p>
    <w:p w14:paraId="301D1417" w14:textId="77777777" w:rsidR="00356F82" w:rsidRDefault="00356F82" w:rsidP="00356F82"/>
    <w:p w14:paraId="6F6009E4" w14:textId="3DFEA217" w:rsidR="00136BE8" w:rsidRDefault="00136BE8" w:rsidP="00356F82">
      <w:commentRangeStart w:id="48"/>
      <w:r w:rsidRPr="00136BE8">
        <w:rPr>
          <w:b/>
          <w:bCs/>
        </w:rPr>
        <w:t>1)</w:t>
      </w:r>
      <w:r>
        <w:t xml:space="preserve"> </w:t>
      </w:r>
      <w:commentRangeEnd w:id="48"/>
      <w:r w:rsidR="00447E11">
        <w:rPr>
          <w:rStyle w:val="Kommentaariviide"/>
          <w:kern w:val="0"/>
          <w14:ligatures w14:val="none"/>
        </w:rPr>
        <w:commentReference w:id="48"/>
      </w:r>
      <w:r w:rsidRPr="00827D93">
        <w:t>paragrahvi 2</w:t>
      </w:r>
      <w:r w:rsidRPr="00827D93">
        <w:rPr>
          <w:vertAlign w:val="superscript"/>
        </w:rPr>
        <w:t>1</w:t>
      </w:r>
      <w:r w:rsidRPr="00827D93">
        <w:t xml:space="preserve"> </w:t>
      </w:r>
      <w:r>
        <w:t>pealkirjas asendatakse sõna „ja“ sõnaga „või“;</w:t>
      </w:r>
    </w:p>
    <w:p w14:paraId="7EB2A9D6" w14:textId="77777777" w:rsidR="00136BE8" w:rsidRDefault="00136BE8" w:rsidP="00136BE8">
      <w:pPr>
        <w:jc w:val="both"/>
        <w:rPr>
          <w:b/>
          <w:bCs/>
        </w:rPr>
      </w:pPr>
    </w:p>
    <w:p w14:paraId="64CEACD5" w14:textId="2F38A771" w:rsidR="00136BE8" w:rsidRDefault="00136BE8" w:rsidP="00136BE8">
      <w:pPr>
        <w:jc w:val="both"/>
      </w:pPr>
      <w:r>
        <w:rPr>
          <w:b/>
          <w:bCs/>
        </w:rPr>
        <w:t>2</w:t>
      </w:r>
      <w:r w:rsidRPr="00136BE8">
        <w:rPr>
          <w:b/>
          <w:bCs/>
        </w:rPr>
        <w:t>)</w:t>
      </w:r>
      <w:r>
        <w:t xml:space="preserve"> </w:t>
      </w:r>
      <w:r w:rsidRPr="00827D93">
        <w:t>paragrahvi 2</w:t>
      </w:r>
      <w:r w:rsidRPr="00827D93">
        <w:rPr>
          <w:vertAlign w:val="superscript"/>
        </w:rPr>
        <w:t>1</w:t>
      </w:r>
      <w:r w:rsidRPr="00827D93">
        <w:t xml:space="preserve"> lõige</w:t>
      </w:r>
      <w:r>
        <w:t>t 1 täiendatakse pärast sõna „edaspidi“ sõnadega „käesolevas paragrahvis“;</w:t>
      </w:r>
    </w:p>
    <w:p w14:paraId="6251C738" w14:textId="77777777" w:rsidR="00136BE8" w:rsidRDefault="00136BE8" w:rsidP="00827D93">
      <w:pPr>
        <w:rPr>
          <w:b/>
          <w:bCs/>
        </w:rPr>
      </w:pPr>
    </w:p>
    <w:p w14:paraId="6490DA0F" w14:textId="609F7454" w:rsidR="00827D93" w:rsidRPr="00827D93" w:rsidRDefault="00136BE8" w:rsidP="00827D93">
      <w:r>
        <w:rPr>
          <w:b/>
          <w:bCs/>
        </w:rPr>
        <w:t>3</w:t>
      </w:r>
      <w:r w:rsidR="00827D93" w:rsidRPr="00827D93">
        <w:rPr>
          <w:b/>
          <w:bCs/>
        </w:rPr>
        <w:t>)</w:t>
      </w:r>
      <w:r w:rsidR="00827D93" w:rsidRPr="00827D93">
        <w:t xml:space="preserve"> </w:t>
      </w:r>
      <w:bookmarkStart w:id="49" w:name="_Hlk154580886"/>
      <w:r w:rsidR="00827D93" w:rsidRPr="00827D93">
        <w:t>paragrahvi 2</w:t>
      </w:r>
      <w:r w:rsidR="00827D93" w:rsidRPr="00827D93">
        <w:rPr>
          <w:vertAlign w:val="superscript"/>
        </w:rPr>
        <w:t>1</w:t>
      </w:r>
      <w:r w:rsidR="00827D93" w:rsidRPr="00827D93">
        <w:t xml:space="preserve"> lõige 3 </w:t>
      </w:r>
      <w:bookmarkEnd w:id="49"/>
      <w:r w:rsidR="00827D93" w:rsidRPr="00827D93">
        <w:t>muudetakse ja sõnastatakse järgmiselt:</w:t>
      </w:r>
    </w:p>
    <w:p w14:paraId="240A6EF5" w14:textId="77777777" w:rsidR="00827D93" w:rsidRPr="00827D93" w:rsidRDefault="00827D93" w:rsidP="00827D93"/>
    <w:p w14:paraId="3F4F69FF" w14:textId="5B25C8B3" w:rsidR="00827D93" w:rsidRPr="00827D93" w:rsidRDefault="00827D93" w:rsidP="00827D93">
      <w:pPr>
        <w:jc w:val="both"/>
      </w:pPr>
      <w:r w:rsidRPr="00827D93">
        <w:t xml:space="preserve">„(3) Andmekogu pidamise eesmärgi täitmiseks töödeldakse Euroopa Liidu õigusaktis, välislepingus, seaduses </w:t>
      </w:r>
      <w:ins w:id="50" w:author="Iivika Sale" w:date="2024-02-15T22:37:00Z">
        <w:r w:rsidR="00343F47">
          <w:t>ja</w:t>
        </w:r>
      </w:ins>
      <w:del w:id="51" w:author="Iivika Sale" w:date="2024-02-15T22:37:00Z">
        <w:r w:rsidR="00F6228C" w:rsidDel="00343F47">
          <w:delText>või</w:delText>
        </w:r>
      </w:del>
      <w:r w:rsidRPr="00827D93">
        <w:t xml:space="preserve"> määruses sätestatud ülesan</w:t>
      </w:r>
      <w:r w:rsidR="00F6228C">
        <w:t>de</w:t>
      </w:r>
      <w:r w:rsidRPr="00827D93">
        <w:t xml:space="preserve"> täitmise</w:t>
      </w:r>
      <w:r w:rsidR="005B5A47">
        <w:t>l</w:t>
      </w:r>
      <w:r w:rsidRPr="00827D93">
        <w:t xml:space="preserve"> Eesti kodakondsuse taotle</w:t>
      </w:r>
      <w:r w:rsidR="000646EC">
        <w:t>mise</w:t>
      </w:r>
      <w:r w:rsidR="005B5A47">
        <w:t>,</w:t>
      </w:r>
      <w:r w:rsidRPr="00827D93">
        <w:t xml:space="preserve"> taasta</w:t>
      </w:r>
      <w:r w:rsidR="000646EC">
        <w:t>mise</w:t>
      </w:r>
      <w:r w:rsidR="005B5A47">
        <w:t xml:space="preserve"> </w:t>
      </w:r>
      <w:r w:rsidRPr="00827D93">
        <w:t>või kaota</w:t>
      </w:r>
      <w:r w:rsidR="000646EC">
        <w:t xml:space="preserve">mise menetluses </w:t>
      </w:r>
      <w:r w:rsidR="00F6228C">
        <w:t>kogutud</w:t>
      </w:r>
      <w:r w:rsidR="00F6228C" w:rsidRPr="00827D93">
        <w:t xml:space="preserve"> </w:t>
      </w:r>
      <w:r w:rsidRPr="00827D93">
        <w:t xml:space="preserve">ning </w:t>
      </w:r>
      <w:r w:rsidR="00F6228C">
        <w:t>sellises</w:t>
      </w:r>
      <w:r w:rsidR="00F6228C" w:rsidRPr="00827D93">
        <w:t xml:space="preserve"> </w:t>
      </w:r>
      <w:r w:rsidRPr="00827D93">
        <w:t>menetluse</w:t>
      </w:r>
      <w:r w:rsidR="00F6228C">
        <w:t>s</w:t>
      </w:r>
      <w:r w:rsidRPr="00827D93">
        <w:t xml:space="preserve"> antud haldusakti ja sooritatud toimingu kohta järgmisi andmeid:</w:t>
      </w:r>
    </w:p>
    <w:p w14:paraId="64A22FEE" w14:textId="77777777" w:rsidR="00827D93" w:rsidRPr="00827D93" w:rsidRDefault="00827D93" w:rsidP="00827D93">
      <w:pPr>
        <w:jc w:val="both"/>
      </w:pPr>
      <w:bookmarkStart w:id="52" w:name="_Hlk148966596"/>
      <w:r w:rsidRPr="00827D93">
        <w:t>1) isiku üldandmed;</w:t>
      </w:r>
    </w:p>
    <w:p w14:paraId="3D15A490" w14:textId="77777777" w:rsidR="00827D93" w:rsidRPr="00827D93" w:rsidRDefault="00827D93" w:rsidP="00827D93">
      <w:pPr>
        <w:jc w:val="both"/>
      </w:pPr>
      <w:r w:rsidRPr="00827D93">
        <w:t>2) isiku sünnikoht;</w:t>
      </w:r>
    </w:p>
    <w:p w14:paraId="0256FFC2" w14:textId="1D5C2835" w:rsidR="00827D93" w:rsidRPr="00827D93" w:rsidRDefault="00827D93" w:rsidP="00827D93">
      <w:pPr>
        <w:jc w:val="both"/>
      </w:pPr>
      <w:r w:rsidRPr="00827D93">
        <w:t xml:space="preserve">3) isiku </w:t>
      </w:r>
      <w:r w:rsidR="00AC2D63">
        <w:t>foto või näokujutis</w:t>
      </w:r>
      <w:r w:rsidRPr="00827D93">
        <w:t>;</w:t>
      </w:r>
    </w:p>
    <w:p w14:paraId="5E9E67FA" w14:textId="77777777" w:rsidR="00827D93" w:rsidRPr="00827D93" w:rsidRDefault="00827D93" w:rsidP="00827D93">
      <w:pPr>
        <w:jc w:val="both"/>
      </w:pPr>
      <w:r w:rsidRPr="00827D93">
        <w:t>4) isiku perekonnaseisuandmed;</w:t>
      </w:r>
    </w:p>
    <w:p w14:paraId="7E07CBFE" w14:textId="77777777" w:rsidR="00827D93" w:rsidRPr="00827D93" w:rsidRDefault="00827D93" w:rsidP="00827D93">
      <w:pPr>
        <w:jc w:val="both"/>
      </w:pPr>
      <w:r w:rsidRPr="00827D93">
        <w:t xml:space="preserve">5) isiku </w:t>
      </w:r>
      <w:r w:rsidRPr="00315424">
        <w:t>hariduse andmed</w:t>
      </w:r>
      <w:r w:rsidRPr="00827D93">
        <w:t>;</w:t>
      </w:r>
    </w:p>
    <w:p w14:paraId="0C29CEE1" w14:textId="77777777" w:rsidR="00827D93" w:rsidRPr="00827D93" w:rsidRDefault="00827D93" w:rsidP="00827D93">
      <w:pPr>
        <w:jc w:val="both"/>
      </w:pPr>
      <w:r w:rsidRPr="00827D93">
        <w:t>6) isiku terviseseisundi andmed;</w:t>
      </w:r>
    </w:p>
    <w:p w14:paraId="3AF24E1A" w14:textId="77777777" w:rsidR="00827D93" w:rsidRPr="00827D93" w:rsidRDefault="00827D93" w:rsidP="00827D93">
      <w:pPr>
        <w:jc w:val="both"/>
      </w:pPr>
      <w:r w:rsidRPr="00827D93">
        <w:t>7) isiku karistatuse andmed;</w:t>
      </w:r>
    </w:p>
    <w:p w14:paraId="7CAB1668" w14:textId="629BC3C5" w:rsidR="00827D93" w:rsidRPr="00827D93" w:rsidRDefault="00827D93" w:rsidP="00827D93">
      <w:pPr>
        <w:jc w:val="both"/>
      </w:pPr>
      <w:r w:rsidRPr="00827D93">
        <w:t>8)</w:t>
      </w:r>
      <w:r w:rsidR="005B5A47">
        <w:t xml:space="preserve"> </w:t>
      </w:r>
      <w:r w:rsidRPr="00827D93">
        <w:t xml:space="preserve">isiku </w:t>
      </w:r>
      <w:r w:rsidRPr="00315424">
        <w:t>maksuvõlgnevuse</w:t>
      </w:r>
      <w:r w:rsidRPr="00827D93">
        <w:t xml:space="preserve"> andmed;</w:t>
      </w:r>
    </w:p>
    <w:p w14:paraId="4A878140" w14:textId="0227CD01" w:rsidR="00827D93" w:rsidRPr="00827D93" w:rsidRDefault="00827D93" w:rsidP="00827D93">
      <w:pPr>
        <w:jc w:val="both"/>
      </w:pPr>
      <w:r w:rsidRPr="00827D93">
        <w:t xml:space="preserve">9) isiku </w:t>
      </w:r>
      <w:r w:rsidR="00315424" w:rsidRPr="00827D93">
        <w:t>välisriigi kodakondsus</w:t>
      </w:r>
      <w:r w:rsidR="00315424">
        <w:t>, mille ta on</w:t>
      </w:r>
      <w:r w:rsidR="00315424" w:rsidRPr="00827D93">
        <w:t xml:space="preserve"> </w:t>
      </w:r>
      <w:r w:rsidRPr="00827D93">
        <w:t>omanda</w:t>
      </w:r>
      <w:r w:rsidR="00315424">
        <w:t>n</w:t>
      </w:r>
      <w:r w:rsidRPr="00827D93">
        <w:t xml:space="preserve">ud või </w:t>
      </w:r>
      <w:r w:rsidR="00315424">
        <w:t xml:space="preserve">mida ta </w:t>
      </w:r>
      <w:r w:rsidRPr="00827D93">
        <w:t>taotle</w:t>
      </w:r>
      <w:r w:rsidR="00315424">
        <w:t>b</w:t>
      </w:r>
      <w:r w:rsidRPr="00827D93">
        <w:t xml:space="preserve">, Eesti kodakondsusest loobumise või vabastamise põhjus, </w:t>
      </w:r>
      <w:r w:rsidRPr="00315424">
        <w:t>senisest</w:t>
      </w:r>
      <w:r w:rsidRPr="00827D93">
        <w:t xml:space="preserve"> kodakondsusest vabastamise ja </w:t>
      </w:r>
      <w:r w:rsidR="0084262E">
        <w:t>välis</w:t>
      </w:r>
      <w:r w:rsidRPr="00827D93">
        <w:t>riigi kodakondsuse saamise andmed;</w:t>
      </w:r>
    </w:p>
    <w:p w14:paraId="4B765CA0" w14:textId="38E542B3" w:rsidR="00827D93" w:rsidRPr="00827D93" w:rsidRDefault="00827D93" w:rsidP="00827D93">
      <w:pPr>
        <w:jc w:val="both"/>
      </w:pPr>
      <w:r w:rsidRPr="00827D93">
        <w:t>10) Eestis sündinud isiku vanema Eestisse elama asumise aeg ja asjaolud;</w:t>
      </w:r>
    </w:p>
    <w:p w14:paraId="16CC40F1" w14:textId="167F8ADD" w:rsidR="00827D93" w:rsidRPr="00827D93" w:rsidRDefault="00827D93" w:rsidP="00827D93">
      <w:pPr>
        <w:jc w:val="both"/>
      </w:pPr>
      <w:r w:rsidRPr="00827D93">
        <w:t>11) isiku Eestisse elam</w:t>
      </w:r>
      <w:r w:rsidR="00315424">
        <w:t>a</w:t>
      </w:r>
      <w:r w:rsidRPr="00827D93">
        <w:t xml:space="preserve"> asumise aeg ja asjaolud ning koos temaga Eestisse saabunud isiku üldandmed;</w:t>
      </w:r>
    </w:p>
    <w:p w14:paraId="34E416B9" w14:textId="35FEF543" w:rsidR="00827D93" w:rsidRPr="00827D93" w:rsidRDefault="00827D93" w:rsidP="00827D93">
      <w:pPr>
        <w:jc w:val="both"/>
      </w:pPr>
      <w:r w:rsidRPr="00827D93">
        <w:t>12) isiku lähedase sugulase üldandmed, sünnikoht ja seos isikuga;</w:t>
      </w:r>
    </w:p>
    <w:p w14:paraId="2D488163" w14:textId="77777777" w:rsidR="00827D93" w:rsidRPr="00827D93" w:rsidRDefault="00827D93" w:rsidP="00827D93">
      <w:pPr>
        <w:jc w:val="both"/>
      </w:pPr>
      <w:r w:rsidRPr="00827D93">
        <w:t>13) isiku ajateenistuses, relvajõududes, kaadrisõjaväelasena või luure- või julgeolekuteenistuses teenimise ja töötamise andmed, väljaspool Eestit sõjaväelises operatsioonis osalemise andmed ning riiklikus või mitteriiklikus relvastatud organisatsioonis või üksuses teenimise andmed;</w:t>
      </w:r>
    </w:p>
    <w:p w14:paraId="5198860F" w14:textId="505CCEB6" w:rsidR="00827D93" w:rsidRPr="00827D93" w:rsidRDefault="00827D93" w:rsidP="00827D93">
      <w:pPr>
        <w:jc w:val="both"/>
      </w:pPr>
      <w:r w:rsidRPr="00827D93">
        <w:t xml:space="preserve">14) rahvusvahelise kaitse </w:t>
      </w:r>
      <w:r w:rsidRPr="00315424">
        <w:t>saa</w:t>
      </w:r>
      <w:r w:rsidR="00315424">
        <w:t>ja</w:t>
      </w:r>
      <w:r w:rsidRPr="00315424">
        <w:t xml:space="preserve"> </w:t>
      </w:r>
      <w:r w:rsidRPr="00827D93">
        <w:t xml:space="preserve">rahvusvahelise kaitse saamist tõendava dokumendi andmed ja andmed selle kohta, et olukord </w:t>
      </w:r>
      <w:r w:rsidR="00BC7962">
        <w:t xml:space="preserve">rahvusvahelise kaitse </w:t>
      </w:r>
      <w:r w:rsidR="00E7646A">
        <w:t xml:space="preserve">saaja </w:t>
      </w:r>
      <w:r w:rsidRPr="00827D93">
        <w:t>päritoluriigis ei ole muutunud;</w:t>
      </w:r>
    </w:p>
    <w:p w14:paraId="635BD825" w14:textId="30CEB60C" w:rsidR="00827D93" w:rsidRPr="00827D93" w:rsidRDefault="00827D93" w:rsidP="00827D93">
      <w:pPr>
        <w:jc w:val="both"/>
      </w:pPr>
      <w:r w:rsidRPr="00827D93">
        <w:t>15) isiku seadusliku esindaja üldandmed ja sünnikoht;</w:t>
      </w:r>
    </w:p>
    <w:p w14:paraId="291EB960" w14:textId="40716AE7" w:rsidR="00827D93" w:rsidRPr="00827D93" w:rsidRDefault="00827D93" w:rsidP="00827D93">
      <w:pPr>
        <w:jc w:val="both"/>
      </w:pPr>
      <w:r w:rsidRPr="00827D93">
        <w:t xml:space="preserve">16) </w:t>
      </w:r>
      <w:r w:rsidR="00AC2D63" w:rsidRPr="00AC2D63">
        <w:t>menetlustoimingu ja otsuse andmed</w:t>
      </w:r>
      <w:r w:rsidRPr="00827D93">
        <w:t>.“;</w:t>
      </w:r>
      <w:bookmarkEnd w:id="52"/>
    </w:p>
    <w:p w14:paraId="1ABA6DAC" w14:textId="77777777" w:rsidR="00827D93" w:rsidRPr="00827D93" w:rsidRDefault="00827D93" w:rsidP="00827D93"/>
    <w:p w14:paraId="7D0E1222" w14:textId="0AFC5F4B" w:rsidR="00827D93" w:rsidRPr="00827D93" w:rsidRDefault="00136BE8" w:rsidP="00552818">
      <w:pPr>
        <w:jc w:val="both"/>
      </w:pPr>
      <w:r>
        <w:rPr>
          <w:b/>
          <w:bCs/>
        </w:rPr>
        <w:t>4</w:t>
      </w:r>
      <w:r w:rsidR="00827D93" w:rsidRPr="00827D93">
        <w:rPr>
          <w:b/>
          <w:bCs/>
        </w:rPr>
        <w:t>)</w:t>
      </w:r>
      <w:r w:rsidR="00827D93" w:rsidRPr="00827D93">
        <w:t xml:space="preserve"> paragrahvi 2</w:t>
      </w:r>
      <w:r w:rsidR="00827D93" w:rsidRPr="00827D93">
        <w:rPr>
          <w:vertAlign w:val="superscript"/>
        </w:rPr>
        <w:t>1</w:t>
      </w:r>
      <w:r w:rsidR="00827D93" w:rsidRPr="00827D93">
        <w:t xml:space="preserve"> lõike 4 teises lauses asendatakse sõna</w:t>
      </w:r>
      <w:r w:rsidR="00796D24">
        <w:t>d</w:t>
      </w:r>
      <w:r w:rsidR="00827D93" w:rsidRPr="00827D93">
        <w:t xml:space="preserve"> „võib määrata“ sõnaga „määratakse“;</w:t>
      </w:r>
    </w:p>
    <w:p w14:paraId="1FDA9A77" w14:textId="77777777" w:rsidR="00827D93" w:rsidRPr="00827D93" w:rsidRDefault="00827D93" w:rsidP="00827D93"/>
    <w:p w14:paraId="2064814D" w14:textId="0EE06903" w:rsidR="00827D93" w:rsidRPr="00827D93" w:rsidRDefault="00136BE8" w:rsidP="00827D93">
      <w:r>
        <w:rPr>
          <w:b/>
          <w:bCs/>
        </w:rPr>
        <w:t>5</w:t>
      </w:r>
      <w:r w:rsidR="00827D93" w:rsidRPr="00827D93">
        <w:rPr>
          <w:b/>
          <w:bCs/>
        </w:rPr>
        <w:t>)</w:t>
      </w:r>
      <w:r w:rsidR="00827D93" w:rsidRPr="00827D93">
        <w:t xml:space="preserve"> paragrahvi 2</w:t>
      </w:r>
      <w:r w:rsidR="00827D93" w:rsidRPr="00827D93">
        <w:rPr>
          <w:vertAlign w:val="superscript"/>
        </w:rPr>
        <w:t>1</w:t>
      </w:r>
      <w:r w:rsidR="00827D93" w:rsidRPr="00827D93">
        <w:t xml:space="preserve"> lõige 5 muudetakse ja sõnastatakse järgmiselt:</w:t>
      </w:r>
    </w:p>
    <w:p w14:paraId="4AC1380B" w14:textId="77777777" w:rsidR="00827D93" w:rsidRPr="00827D93" w:rsidRDefault="00827D93" w:rsidP="00827D93"/>
    <w:p w14:paraId="718FEC5D" w14:textId="77777777" w:rsidR="00827D93" w:rsidRPr="00827D93" w:rsidRDefault="00827D93" w:rsidP="00827D93">
      <w:r w:rsidRPr="00827D93">
        <w:t>„(5) Andmekogu andmete täpne koosseis määratakse andmekogu põhimääruses.“;</w:t>
      </w:r>
    </w:p>
    <w:p w14:paraId="396B9AFB" w14:textId="77777777" w:rsidR="00827D93" w:rsidRPr="00827D93" w:rsidRDefault="00827D93" w:rsidP="00827D93"/>
    <w:p w14:paraId="702557F0" w14:textId="5229445F" w:rsidR="00827D93" w:rsidRPr="00827D93" w:rsidRDefault="00136BE8" w:rsidP="00827D93">
      <w:r>
        <w:rPr>
          <w:b/>
          <w:bCs/>
        </w:rPr>
        <w:t>6</w:t>
      </w:r>
      <w:r w:rsidR="00827D93" w:rsidRPr="00827D93">
        <w:rPr>
          <w:b/>
          <w:bCs/>
        </w:rPr>
        <w:t>)</w:t>
      </w:r>
      <w:r w:rsidR="00827D93" w:rsidRPr="00827D93">
        <w:t xml:space="preserve"> paragrahvi 2</w:t>
      </w:r>
      <w:r w:rsidR="00827D93" w:rsidRPr="00827D93">
        <w:rPr>
          <w:vertAlign w:val="superscript"/>
        </w:rPr>
        <w:t>1</w:t>
      </w:r>
      <w:r w:rsidR="00827D93" w:rsidRPr="00827D93">
        <w:t xml:space="preserve"> täiendatakse lõikega 5</w:t>
      </w:r>
      <w:r w:rsidR="00827D93" w:rsidRPr="00827D93">
        <w:rPr>
          <w:vertAlign w:val="superscript"/>
        </w:rPr>
        <w:t>2</w:t>
      </w:r>
      <w:r w:rsidR="00827D93" w:rsidRPr="00827D93">
        <w:t xml:space="preserve"> järgmises sõnastuses:</w:t>
      </w:r>
    </w:p>
    <w:p w14:paraId="63AB7A56" w14:textId="77777777" w:rsidR="00827D93" w:rsidRPr="00827D93" w:rsidRDefault="00827D93" w:rsidP="00827D93"/>
    <w:p w14:paraId="448121AA" w14:textId="50A5A4BB" w:rsidR="00827D93" w:rsidRPr="00827D93" w:rsidRDefault="00827D93" w:rsidP="00A9767E">
      <w:pPr>
        <w:jc w:val="both"/>
      </w:pPr>
      <w:r w:rsidRPr="00827D93">
        <w:t>„(5</w:t>
      </w:r>
      <w:r w:rsidRPr="00827D93">
        <w:rPr>
          <w:vertAlign w:val="superscript"/>
        </w:rPr>
        <w:t>2</w:t>
      </w:r>
      <w:r w:rsidRPr="00827D93">
        <w:t xml:space="preserve">) </w:t>
      </w:r>
      <w:r w:rsidR="001C3A8F" w:rsidRPr="001C3A8F">
        <w:t>Andmekogu andmeid võib säilitada alaliselt. Andmetele võib kehtestada lühema säilitustähtaja andmekogu põhimääruses.</w:t>
      </w:r>
      <w:r w:rsidRPr="00827D93">
        <w:t>“;</w:t>
      </w:r>
    </w:p>
    <w:p w14:paraId="5DE52020" w14:textId="77777777" w:rsidR="00827D93" w:rsidRDefault="00827D93" w:rsidP="00827D93"/>
    <w:p w14:paraId="28F54A3B" w14:textId="631AD10D" w:rsidR="00827D93" w:rsidRPr="00827D93" w:rsidRDefault="00136BE8" w:rsidP="00827D93">
      <w:r>
        <w:rPr>
          <w:b/>
          <w:bCs/>
        </w:rPr>
        <w:t>7</w:t>
      </w:r>
      <w:r w:rsidR="00827D93" w:rsidRPr="00827D93">
        <w:rPr>
          <w:b/>
          <w:bCs/>
        </w:rPr>
        <w:t>)</w:t>
      </w:r>
      <w:r w:rsidR="00827D93" w:rsidRPr="00827D93">
        <w:t xml:space="preserve"> paragrahvi 2</w:t>
      </w:r>
      <w:r w:rsidR="00827D93" w:rsidRPr="00827D93">
        <w:rPr>
          <w:vertAlign w:val="superscript"/>
        </w:rPr>
        <w:t>4</w:t>
      </w:r>
      <w:r w:rsidR="00827D93" w:rsidRPr="00827D93">
        <w:t xml:space="preserve"> lõige 7 muudetakse ja sõnastatakse järgmiselt:</w:t>
      </w:r>
    </w:p>
    <w:p w14:paraId="652D7A3F" w14:textId="77777777" w:rsidR="00827D93" w:rsidRPr="00827D93" w:rsidRDefault="00827D93" w:rsidP="00827D93"/>
    <w:p w14:paraId="1CB7A14D" w14:textId="77777777" w:rsidR="00827D93" w:rsidRPr="00827D93" w:rsidRDefault="00827D93" w:rsidP="00827D93">
      <w:r w:rsidRPr="00827D93">
        <w:t>„(7) Andmekogu ABIS andmete täpne koosseis määratakse andmekogu ABIS põhimääruses.“;</w:t>
      </w:r>
    </w:p>
    <w:p w14:paraId="4BB3B55A" w14:textId="77777777" w:rsidR="00827D93" w:rsidRPr="00827D93" w:rsidRDefault="00827D93" w:rsidP="00827D93"/>
    <w:p w14:paraId="4841283E" w14:textId="16D2BA64" w:rsidR="00827D93" w:rsidRPr="00827D93" w:rsidRDefault="00136BE8" w:rsidP="00827D93">
      <w:r>
        <w:rPr>
          <w:b/>
          <w:bCs/>
        </w:rPr>
        <w:t>8</w:t>
      </w:r>
      <w:r w:rsidR="00827D93" w:rsidRPr="00827D93">
        <w:rPr>
          <w:b/>
          <w:bCs/>
        </w:rPr>
        <w:t>)</w:t>
      </w:r>
      <w:r w:rsidR="00827D93" w:rsidRPr="00827D93">
        <w:t xml:space="preserve"> paragrahvi 2</w:t>
      </w:r>
      <w:r w:rsidR="00827D93" w:rsidRPr="00827D93">
        <w:rPr>
          <w:vertAlign w:val="superscript"/>
        </w:rPr>
        <w:t>4</w:t>
      </w:r>
      <w:r w:rsidR="00827D93" w:rsidRPr="00827D93">
        <w:t xml:space="preserve"> täiendatakse lõikega 7</w:t>
      </w:r>
      <w:r w:rsidR="00827D93" w:rsidRPr="00827D93">
        <w:rPr>
          <w:vertAlign w:val="superscript"/>
        </w:rPr>
        <w:t>1</w:t>
      </w:r>
      <w:r w:rsidR="00827D93" w:rsidRPr="00827D93">
        <w:t xml:space="preserve"> järgmises sõnastuses:</w:t>
      </w:r>
    </w:p>
    <w:p w14:paraId="06B1B79B" w14:textId="77777777" w:rsidR="00827D93" w:rsidRPr="00827D93" w:rsidRDefault="00827D93" w:rsidP="00827D93"/>
    <w:p w14:paraId="548149CB" w14:textId="6FF9C8B0" w:rsidR="00356F82" w:rsidRPr="00827D93" w:rsidRDefault="00827D93" w:rsidP="00827D93">
      <w:r w:rsidRPr="00827D93">
        <w:t>„(7</w:t>
      </w:r>
      <w:r w:rsidRPr="00827D93">
        <w:rPr>
          <w:vertAlign w:val="superscript"/>
        </w:rPr>
        <w:t>1</w:t>
      </w:r>
      <w:r w:rsidRPr="00827D93">
        <w:t>) Andmekogu ABIS andmeid säilitatakse alaliselt.“.</w:t>
      </w:r>
    </w:p>
    <w:bookmarkEnd w:id="46"/>
    <w:p w14:paraId="7EF8D333" w14:textId="77777777" w:rsidR="00356F82" w:rsidRPr="00827D93" w:rsidRDefault="00356F82" w:rsidP="00827D93"/>
    <w:p w14:paraId="2ACB3F4B" w14:textId="77777777" w:rsidR="00356F82" w:rsidRPr="00876995" w:rsidRDefault="00356F82" w:rsidP="00356F82">
      <w:pPr>
        <w:rPr>
          <w:b/>
          <w:bCs/>
        </w:rPr>
      </w:pPr>
      <w:r w:rsidRPr="00876995">
        <w:rPr>
          <w:b/>
          <w:bCs/>
        </w:rPr>
        <w:t xml:space="preserve">§ </w:t>
      </w:r>
      <w:r>
        <w:rPr>
          <w:b/>
          <w:bCs/>
        </w:rPr>
        <w:t>3</w:t>
      </w:r>
      <w:r w:rsidRPr="00876995">
        <w:rPr>
          <w:b/>
          <w:bCs/>
        </w:rPr>
        <w:t>. Konsulaarseaduse muutmine</w:t>
      </w:r>
    </w:p>
    <w:p w14:paraId="5247EC26" w14:textId="77777777" w:rsidR="00356F82" w:rsidRPr="00876995" w:rsidRDefault="00356F82" w:rsidP="00356F82"/>
    <w:p w14:paraId="2C3B47B8" w14:textId="77777777" w:rsidR="00356F82" w:rsidRPr="00876995" w:rsidRDefault="00356F82" w:rsidP="00356F82">
      <w:bookmarkStart w:id="53" w:name="_Hlk146616850"/>
      <w:r w:rsidRPr="00876995">
        <w:t>Konsulaarseadus</w:t>
      </w:r>
      <w:bookmarkEnd w:id="53"/>
      <w:r w:rsidRPr="00876995">
        <w:t>es tehakse järgmised muudatused:</w:t>
      </w:r>
    </w:p>
    <w:p w14:paraId="793B367B" w14:textId="77777777" w:rsidR="00356F82" w:rsidRPr="00876995" w:rsidRDefault="00356F82" w:rsidP="00356F82"/>
    <w:p w14:paraId="6FA60850" w14:textId="77777777" w:rsidR="00356F82" w:rsidRPr="00876995" w:rsidRDefault="00356F82" w:rsidP="00356F82">
      <w:r w:rsidRPr="00876995">
        <w:rPr>
          <w:b/>
          <w:bCs/>
        </w:rPr>
        <w:t>1)</w:t>
      </w:r>
      <w:r w:rsidRPr="00876995">
        <w:t xml:space="preserve"> paragrahvi 1</w:t>
      </w:r>
      <w:r>
        <w:t>2</w:t>
      </w:r>
      <w:r>
        <w:rPr>
          <w:vertAlign w:val="superscript"/>
        </w:rPr>
        <w:t>1</w:t>
      </w:r>
      <w:r w:rsidRPr="00876995">
        <w:t xml:space="preserve"> lõige </w:t>
      </w:r>
      <w:r>
        <w:t>7</w:t>
      </w:r>
      <w:r w:rsidRPr="00876995">
        <w:t xml:space="preserve"> muudetakse ja sõnastatakse järgmiselt:</w:t>
      </w:r>
    </w:p>
    <w:p w14:paraId="4F99DA2D" w14:textId="77777777" w:rsidR="00356F82" w:rsidRPr="00876995" w:rsidRDefault="00356F82" w:rsidP="00356F82"/>
    <w:p w14:paraId="5C53C697" w14:textId="5F5AD46E" w:rsidR="00356F82" w:rsidRPr="00876995" w:rsidRDefault="00356F82" w:rsidP="00356F82">
      <w:pPr>
        <w:jc w:val="both"/>
      </w:pPr>
      <w:r w:rsidRPr="00876995">
        <w:t>„(</w:t>
      </w:r>
      <w:r>
        <w:t>7</w:t>
      </w:r>
      <w:r w:rsidRPr="00876995">
        <w:t xml:space="preserve">) Andmekogu </w:t>
      </w:r>
      <w:r w:rsidR="00B83FFF">
        <w:t xml:space="preserve">ABIS </w:t>
      </w:r>
      <w:r w:rsidRPr="00876995">
        <w:t xml:space="preserve">andmete täpne koosseis määratakse andmekogu </w:t>
      </w:r>
      <w:r w:rsidR="00B83FFF">
        <w:t xml:space="preserve">ABIS </w:t>
      </w:r>
      <w:r w:rsidRPr="00876995">
        <w:t>põhimääruses.“;</w:t>
      </w:r>
    </w:p>
    <w:p w14:paraId="14F66B52" w14:textId="77777777" w:rsidR="00356F82" w:rsidRPr="00876995" w:rsidRDefault="00356F82" w:rsidP="00356F82"/>
    <w:p w14:paraId="4C7FE1CF" w14:textId="77777777" w:rsidR="00356F82" w:rsidRPr="00876995" w:rsidRDefault="00356F82" w:rsidP="00356F82">
      <w:r w:rsidRPr="00876995">
        <w:rPr>
          <w:b/>
          <w:bCs/>
        </w:rPr>
        <w:t>2)</w:t>
      </w:r>
      <w:r w:rsidRPr="00876995">
        <w:t xml:space="preserve"> paragrahvi 1</w:t>
      </w:r>
      <w:r>
        <w:t>2</w:t>
      </w:r>
      <w:r>
        <w:rPr>
          <w:vertAlign w:val="superscript"/>
        </w:rPr>
        <w:t>1</w:t>
      </w:r>
      <w:r w:rsidRPr="00876995">
        <w:t xml:space="preserve"> täiendatakse lõikega </w:t>
      </w:r>
      <w:r>
        <w:t>7</w:t>
      </w:r>
      <w:r w:rsidRPr="00876995">
        <w:rPr>
          <w:vertAlign w:val="superscript"/>
        </w:rPr>
        <w:t>1</w:t>
      </w:r>
      <w:r w:rsidRPr="00876995">
        <w:t xml:space="preserve"> järgmises sõnastuses:</w:t>
      </w:r>
    </w:p>
    <w:p w14:paraId="6106A4CE" w14:textId="77777777" w:rsidR="00356F82" w:rsidRPr="00876995" w:rsidRDefault="00356F82" w:rsidP="00356F82"/>
    <w:p w14:paraId="56ED4E2C" w14:textId="1660ED97" w:rsidR="00356F82" w:rsidRPr="00876995" w:rsidRDefault="00356F82" w:rsidP="00356F82">
      <w:pPr>
        <w:jc w:val="both"/>
      </w:pPr>
      <w:r w:rsidRPr="00876995">
        <w:t>„(</w:t>
      </w:r>
      <w:r>
        <w:t>7</w:t>
      </w:r>
      <w:r w:rsidRPr="00876995">
        <w:rPr>
          <w:vertAlign w:val="superscript"/>
        </w:rPr>
        <w:t>1</w:t>
      </w:r>
      <w:r w:rsidRPr="00876995">
        <w:t xml:space="preserve">) Andmekogu </w:t>
      </w:r>
      <w:r w:rsidR="00B83FFF">
        <w:t xml:space="preserve">ABIS </w:t>
      </w:r>
      <w:r w:rsidRPr="00876995">
        <w:t xml:space="preserve">andmeid säilitatakse </w:t>
      </w:r>
      <w:r w:rsidR="00B83FFF">
        <w:t>neli</w:t>
      </w:r>
      <w:r w:rsidRPr="007C55AE">
        <w:t xml:space="preserve"> kuud </w:t>
      </w:r>
      <w:r w:rsidR="00225339">
        <w:t xml:space="preserve">isikut tõendava dokumendi </w:t>
      </w:r>
      <w:r w:rsidRPr="007C55AE">
        <w:t>taotluse Politsei- ja Piirivalveametile</w:t>
      </w:r>
      <w:r w:rsidR="00B83FFF" w:rsidRPr="00B83FFF">
        <w:t xml:space="preserve"> </w:t>
      </w:r>
      <w:r w:rsidR="00B83FFF" w:rsidRPr="007C55AE">
        <w:t>edastamisest</w:t>
      </w:r>
      <w:r w:rsidR="00B83FFF" w:rsidRPr="00B83FFF">
        <w:t xml:space="preserve"> </w:t>
      </w:r>
      <w:r w:rsidR="00B83FFF" w:rsidRPr="007C55AE">
        <w:t>arvates</w:t>
      </w:r>
      <w:r w:rsidRPr="007C55AE">
        <w:t>.</w:t>
      </w:r>
      <w:r w:rsidRPr="00876995">
        <w:t>“</w:t>
      </w:r>
      <w:r w:rsidR="0015468B">
        <w:t>;</w:t>
      </w:r>
    </w:p>
    <w:p w14:paraId="68DCD7EE" w14:textId="77777777" w:rsidR="00356F82" w:rsidRPr="00876995" w:rsidRDefault="00356F82" w:rsidP="00356F82"/>
    <w:p w14:paraId="3A9A5651" w14:textId="436BCF30" w:rsidR="00356F82" w:rsidRPr="00F810FB" w:rsidRDefault="00356F82" w:rsidP="00FA780F">
      <w:pPr>
        <w:jc w:val="both"/>
      </w:pPr>
      <w:r w:rsidRPr="00F810FB">
        <w:rPr>
          <w:b/>
          <w:bCs/>
        </w:rPr>
        <w:t>3)</w:t>
      </w:r>
      <w:r w:rsidRPr="00F810FB">
        <w:t xml:space="preserve"> paragrahvi 48 pealkir</w:t>
      </w:r>
      <w:r w:rsidR="00F810FB" w:rsidRPr="00F810FB">
        <w:t>jast jäetakse välja sõnad „</w:t>
      </w:r>
      <w:r w:rsidR="00F810FB" w:rsidRPr="00FA780F">
        <w:t>taotluse edastamine ning digitaalse isikutunnistuse“</w:t>
      </w:r>
      <w:r w:rsidRPr="00F810FB">
        <w:t>;</w:t>
      </w:r>
    </w:p>
    <w:p w14:paraId="4DEE375E" w14:textId="77777777" w:rsidR="00356F82" w:rsidRPr="00876995" w:rsidRDefault="00356F82" w:rsidP="00356F82"/>
    <w:p w14:paraId="46CEF81A" w14:textId="1CBAD12A" w:rsidR="00356F82" w:rsidRPr="00876995" w:rsidRDefault="00356F82" w:rsidP="00356F82">
      <w:r>
        <w:rPr>
          <w:b/>
          <w:bCs/>
        </w:rPr>
        <w:t>4</w:t>
      </w:r>
      <w:r w:rsidRPr="00876995">
        <w:rPr>
          <w:b/>
          <w:bCs/>
        </w:rPr>
        <w:t>)</w:t>
      </w:r>
      <w:r w:rsidRPr="00876995">
        <w:t xml:space="preserve"> paragrahvi 48 lõige 1 tunnistatakse kehtetuks;</w:t>
      </w:r>
    </w:p>
    <w:p w14:paraId="0D10C6F4" w14:textId="77777777" w:rsidR="00356F82" w:rsidRPr="00876995" w:rsidRDefault="00356F82" w:rsidP="00356F82"/>
    <w:p w14:paraId="57AD3962" w14:textId="77777777" w:rsidR="00356F82" w:rsidRPr="00876995" w:rsidRDefault="00356F82" w:rsidP="00356F82">
      <w:r>
        <w:rPr>
          <w:b/>
          <w:bCs/>
        </w:rPr>
        <w:t>5</w:t>
      </w:r>
      <w:r w:rsidRPr="00876995">
        <w:rPr>
          <w:b/>
          <w:bCs/>
        </w:rPr>
        <w:t>)</w:t>
      </w:r>
      <w:r w:rsidRPr="00876995">
        <w:t xml:space="preserve"> paragrahvi 48 lõikest 2 jäetakse välja sõnad „ja välismaalasele“.</w:t>
      </w:r>
    </w:p>
    <w:p w14:paraId="2B7F4E07" w14:textId="77777777" w:rsidR="00356F82" w:rsidRDefault="00356F82" w:rsidP="00356F82"/>
    <w:p w14:paraId="4DE12BD3" w14:textId="1CF1D896" w:rsidR="00356F82" w:rsidRPr="00876995" w:rsidRDefault="00356F82" w:rsidP="00356F82">
      <w:pPr>
        <w:rPr>
          <w:b/>
          <w:bCs/>
        </w:rPr>
      </w:pPr>
      <w:r w:rsidRPr="00876995">
        <w:rPr>
          <w:b/>
          <w:bCs/>
        </w:rPr>
        <w:t xml:space="preserve">§ </w:t>
      </w:r>
      <w:r>
        <w:rPr>
          <w:b/>
          <w:bCs/>
        </w:rPr>
        <w:t>4</w:t>
      </w:r>
      <w:r w:rsidRPr="00876995">
        <w:rPr>
          <w:b/>
          <w:bCs/>
        </w:rPr>
        <w:t>.</w:t>
      </w:r>
      <w:bookmarkStart w:id="54" w:name="_Hlk158733661"/>
      <w:r w:rsidRPr="00876995">
        <w:rPr>
          <w:b/>
          <w:bCs/>
        </w:rPr>
        <w:t xml:space="preserve"> </w:t>
      </w:r>
      <w:bookmarkStart w:id="55" w:name="_Hlk146616921"/>
      <w:r w:rsidRPr="00876995">
        <w:rPr>
          <w:b/>
          <w:bCs/>
        </w:rPr>
        <w:t>K</w:t>
      </w:r>
      <w:r>
        <w:rPr>
          <w:b/>
          <w:bCs/>
        </w:rPr>
        <w:t xml:space="preserve">riminaalmenetluse seadustiku </w:t>
      </w:r>
      <w:bookmarkEnd w:id="55"/>
      <w:r w:rsidR="00865E96">
        <w:rPr>
          <w:b/>
          <w:bCs/>
        </w:rPr>
        <w:t>§ 109</w:t>
      </w:r>
      <w:r w:rsidR="00865E96" w:rsidRPr="00F810FB">
        <w:rPr>
          <w:b/>
          <w:bCs/>
          <w:vertAlign w:val="superscript"/>
        </w:rPr>
        <w:t>2</w:t>
      </w:r>
      <w:r w:rsidR="00865E96">
        <w:rPr>
          <w:b/>
          <w:bCs/>
        </w:rPr>
        <w:t xml:space="preserve"> </w:t>
      </w:r>
      <w:r>
        <w:rPr>
          <w:b/>
          <w:bCs/>
        </w:rPr>
        <w:t>m</w:t>
      </w:r>
      <w:r w:rsidRPr="00876995">
        <w:rPr>
          <w:b/>
          <w:bCs/>
        </w:rPr>
        <w:t>uutmine</w:t>
      </w:r>
      <w:bookmarkEnd w:id="54"/>
    </w:p>
    <w:p w14:paraId="525B09DB" w14:textId="77777777" w:rsidR="00356F82" w:rsidRPr="00876995" w:rsidRDefault="00356F82" w:rsidP="00356F82"/>
    <w:p w14:paraId="0995E5FC" w14:textId="79E9DEA2" w:rsidR="00356F82" w:rsidRPr="00876995" w:rsidRDefault="00356F82" w:rsidP="00356F82">
      <w:bookmarkStart w:id="56" w:name="_Hlk158733684"/>
      <w:r w:rsidRPr="00876995">
        <w:t>K</w:t>
      </w:r>
      <w:r>
        <w:t xml:space="preserve">riminaalmenetluse </w:t>
      </w:r>
      <w:r w:rsidRPr="00876995">
        <w:t>seadus</w:t>
      </w:r>
      <w:r>
        <w:t>tiku</w:t>
      </w:r>
      <w:r w:rsidR="00865E96">
        <w:t xml:space="preserve"> §-s 109</w:t>
      </w:r>
      <w:r w:rsidR="00865E96" w:rsidRPr="00F810FB">
        <w:rPr>
          <w:vertAlign w:val="superscript"/>
        </w:rPr>
        <w:t>2</w:t>
      </w:r>
      <w:r>
        <w:t xml:space="preserve"> </w:t>
      </w:r>
      <w:r w:rsidRPr="00876995">
        <w:t>tehakse järgmised muudatused:</w:t>
      </w:r>
    </w:p>
    <w:p w14:paraId="56A4BCB4" w14:textId="77777777" w:rsidR="00356F82" w:rsidRPr="00876995" w:rsidRDefault="00356F82" w:rsidP="00356F82"/>
    <w:p w14:paraId="08E81C29" w14:textId="37E47F6C" w:rsidR="00356F82" w:rsidRPr="00876995" w:rsidRDefault="00356F82" w:rsidP="00356F82">
      <w:r w:rsidRPr="00876995">
        <w:rPr>
          <w:b/>
          <w:bCs/>
        </w:rPr>
        <w:t>1)</w:t>
      </w:r>
      <w:r w:rsidRPr="00876995">
        <w:t xml:space="preserve"> lõige </w:t>
      </w:r>
      <w:r>
        <w:t>5</w:t>
      </w:r>
      <w:r w:rsidRPr="00876995">
        <w:t xml:space="preserve"> muudetakse ja sõnastatakse järgmiselt:</w:t>
      </w:r>
    </w:p>
    <w:bookmarkEnd w:id="56"/>
    <w:p w14:paraId="4B8D1168" w14:textId="77777777" w:rsidR="00356F82" w:rsidRPr="00876995" w:rsidRDefault="00356F82" w:rsidP="00356F82"/>
    <w:p w14:paraId="7DE1ABAD" w14:textId="34B860FF" w:rsidR="00356F82" w:rsidRPr="00876995" w:rsidRDefault="00356F82" w:rsidP="00356F82">
      <w:pPr>
        <w:jc w:val="both"/>
      </w:pPr>
      <w:r w:rsidRPr="00876995">
        <w:t>„(</w:t>
      </w:r>
      <w:r>
        <w:t>5</w:t>
      </w:r>
      <w:r w:rsidRPr="00876995">
        <w:t xml:space="preserve">) Andmekogu </w:t>
      </w:r>
      <w:r w:rsidR="00865E96">
        <w:t xml:space="preserve">ABIS </w:t>
      </w:r>
      <w:r w:rsidRPr="00876995">
        <w:t>andmete täpne koosseis määratakse andmekogu</w:t>
      </w:r>
      <w:r w:rsidR="009F597A">
        <w:t xml:space="preserve"> ABIS</w:t>
      </w:r>
      <w:r w:rsidRPr="00876995">
        <w:t xml:space="preserve"> põhimääruses.“;</w:t>
      </w:r>
    </w:p>
    <w:p w14:paraId="55841770" w14:textId="77777777" w:rsidR="00356F82" w:rsidRPr="00876995" w:rsidRDefault="00356F82" w:rsidP="00356F82"/>
    <w:p w14:paraId="47840CD0" w14:textId="0D750D36" w:rsidR="00356F82" w:rsidRPr="00876995" w:rsidRDefault="00356F82" w:rsidP="00356F82">
      <w:bookmarkStart w:id="57" w:name="_Hlk158733706"/>
      <w:r w:rsidRPr="00876995">
        <w:rPr>
          <w:b/>
          <w:bCs/>
        </w:rPr>
        <w:t>2)</w:t>
      </w:r>
      <w:r w:rsidRPr="00876995">
        <w:t xml:space="preserve"> paragrahvi täiendatakse lõikega </w:t>
      </w:r>
      <w:r>
        <w:t>5</w:t>
      </w:r>
      <w:r w:rsidRPr="00876995">
        <w:rPr>
          <w:vertAlign w:val="superscript"/>
        </w:rPr>
        <w:t>1</w:t>
      </w:r>
      <w:r w:rsidRPr="00876995">
        <w:t xml:space="preserve"> järgmises sõnastuses:</w:t>
      </w:r>
      <w:bookmarkEnd w:id="57"/>
    </w:p>
    <w:p w14:paraId="2FEC5B55" w14:textId="77777777" w:rsidR="00356F82" w:rsidRPr="00876995" w:rsidRDefault="00356F82" w:rsidP="00356F82"/>
    <w:p w14:paraId="1978A891" w14:textId="093175E9" w:rsidR="00356F82" w:rsidRDefault="00356F82" w:rsidP="00356F82">
      <w:pPr>
        <w:jc w:val="both"/>
      </w:pPr>
      <w:r w:rsidRPr="003F65DF">
        <w:t>„(5</w:t>
      </w:r>
      <w:r w:rsidRPr="003F65DF">
        <w:rPr>
          <w:vertAlign w:val="superscript"/>
        </w:rPr>
        <w:t>1</w:t>
      </w:r>
      <w:r w:rsidRPr="003F65DF">
        <w:t xml:space="preserve">) Andmekogu </w:t>
      </w:r>
      <w:r w:rsidR="00865E96">
        <w:t xml:space="preserve">ABIS </w:t>
      </w:r>
      <w:r w:rsidRPr="003F65DF">
        <w:t xml:space="preserve">andmeid </w:t>
      </w:r>
      <w:bookmarkStart w:id="58" w:name="_Hlk146723668"/>
      <w:r w:rsidRPr="003F65DF">
        <w:t>säilitatakse</w:t>
      </w:r>
      <w:r w:rsidR="00F810FB">
        <w:t xml:space="preserve"> kuni</w:t>
      </w:r>
      <w:r w:rsidRPr="003F65DF">
        <w:t xml:space="preserve"> 75 aastat</w:t>
      </w:r>
      <w:r>
        <w:t xml:space="preserve"> andmekogusse </w:t>
      </w:r>
      <w:r w:rsidR="00865E96">
        <w:t xml:space="preserve">ABIS </w:t>
      </w:r>
      <w:r>
        <w:t>kandmisest</w:t>
      </w:r>
      <w:r w:rsidR="00865E96" w:rsidRPr="00865E96">
        <w:t xml:space="preserve"> </w:t>
      </w:r>
      <w:r w:rsidR="00865E96">
        <w:t>arvates</w:t>
      </w:r>
      <w:r w:rsidRPr="003F65DF">
        <w:t>.</w:t>
      </w:r>
      <w:r>
        <w:t xml:space="preserve"> A</w:t>
      </w:r>
      <w:r w:rsidRPr="003F65DF">
        <w:t xml:space="preserve">ndmetele võib </w:t>
      </w:r>
      <w:r w:rsidR="009571B0">
        <w:t>kehtestada</w:t>
      </w:r>
      <w:r w:rsidR="009571B0" w:rsidRPr="003F65DF">
        <w:t xml:space="preserve"> </w:t>
      </w:r>
      <w:r w:rsidRPr="003F65DF">
        <w:t>lühema säilit</w:t>
      </w:r>
      <w:r w:rsidR="009571B0">
        <w:t>us</w:t>
      </w:r>
      <w:r w:rsidRPr="003F65DF">
        <w:t xml:space="preserve">tähtaja andmekogu </w:t>
      </w:r>
      <w:r w:rsidR="000D1553">
        <w:t xml:space="preserve">ABIS </w:t>
      </w:r>
      <w:r w:rsidRPr="003F65DF">
        <w:t>põhimääruses.</w:t>
      </w:r>
      <w:bookmarkEnd w:id="58"/>
      <w:r w:rsidRPr="003F65DF">
        <w:t>“.</w:t>
      </w:r>
    </w:p>
    <w:p w14:paraId="4DDAFF02" w14:textId="77777777" w:rsidR="009501FE" w:rsidRDefault="009501FE" w:rsidP="00356F82">
      <w:pPr>
        <w:jc w:val="both"/>
      </w:pPr>
    </w:p>
    <w:p w14:paraId="17696265" w14:textId="77777777" w:rsidR="002C0439" w:rsidRPr="00CF0096" w:rsidRDefault="002C0439" w:rsidP="002C0439">
      <w:pPr>
        <w:keepNext/>
        <w:jc w:val="both"/>
        <w:rPr>
          <w:b/>
          <w:bCs/>
        </w:rPr>
      </w:pPr>
      <w:r w:rsidRPr="00CF0096">
        <w:rPr>
          <w:b/>
          <w:bCs/>
        </w:rPr>
        <w:lastRenderedPageBreak/>
        <w:t>§ 5. Politsei ja piirivalve seaduse muutmine</w:t>
      </w:r>
    </w:p>
    <w:p w14:paraId="40F07111" w14:textId="77777777" w:rsidR="002C0439" w:rsidRPr="00CF0096" w:rsidRDefault="002C0439" w:rsidP="002C0439">
      <w:pPr>
        <w:keepNext/>
        <w:jc w:val="both"/>
      </w:pPr>
    </w:p>
    <w:p w14:paraId="632E71BD" w14:textId="77777777" w:rsidR="002C0439" w:rsidRPr="00CF0096" w:rsidRDefault="002C0439" w:rsidP="002C0439">
      <w:pPr>
        <w:jc w:val="both"/>
      </w:pPr>
      <w:r w:rsidRPr="00CF0096">
        <w:t>Politsei ja piirivalve seaduses tehakse järgmised muudatused:</w:t>
      </w:r>
    </w:p>
    <w:p w14:paraId="07CE5454" w14:textId="77777777" w:rsidR="002C0439" w:rsidRPr="00CF0096" w:rsidRDefault="002C0439" w:rsidP="002C0439">
      <w:pPr>
        <w:jc w:val="both"/>
        <w:rPr>
          <w:b/>
          <w:bCs/>
        </w:rPr>
      </w:pPr>
    </w:p>
    <w:p w14:paraId="1185C6E0" w14:textId="77777777" w:rsidR="002C0439" w:rsidRPr="00CF0096" w:rsidRDefault="002C0439" w:rsidP="002C0439">
      <w:pPr>
        <w:jc w:val="both"/>
      </w:pPr>
      <w:r w:rsidRPr="00CF0096">
        <w:rPr>
          <w:b/>
          <w:bCs/>
        </w:rPr>
        <w:t xml:space="preserve">1) </w:t>
      </w:r>
      <w:r w:rsidRPr="00CF0096">
        <w:t>seaduse 3. peatüki 2. jagu täiendatakse §-ga 19</w:t>
      </w:r>
      <w:r w:rsidRPr="00CF0096">
        <w:rPr>
          <w:vertAlign w:val="superscript"/>
        </w:rPr>
        <w:t>2</w:t>
      </w:r>
      <w:r w:rsidRPr="00CF0096">
        <w:t xml:space="preserve"> järgmises sõnastuses:</w:t>
      </w:r>
    </w:p>
    <w:p w14:paraId="542B473B" w14:textId="77777777" w:rsidR="002C0439" w:rsidRDefault="002C0439" w:rsidP="002C0439">
      <w:pPr>
        <w:jc w:val="both"/>
      </w:pPr>
    </w:p>
    <w:p w14:paraId="1B5883B1" w14:textId="77777777" w:rsidR="002C0439" w:rsidRPr="00EE321A" w:rsidRDefault="002C0439" w:rsidP="002C0439">
      <w:pPr>
        <w:jc w:val="both"/>
        <w:rPr>
          <w:b/>
          <w:bCs/>
        </w:rPr>
      </w:pPr>
      <w:r w:rsidRPr="00CF0096">
        <w:t>„</w:t>
      </w:r>
      <w:r w:rsidRPr="00EE321A">
        <w:rPr>
          <w:b/>
          <w:bCs/>
        </w:rPr>
        <w:t>§ 19</w:t>
      </w:r>
      <w:r w:rsidRPr="00EE321A">
        <w:rPr>
          <w:b/>
          <w:bCs/>
          <w:vertAlign w:val="superscript"/>
        </w:rPr>
        <w:t>2</w:t>
      </w:r>
      <w:r w:rsidRPr="00EE321A">
        <w:rPr>
          <w:b/>
          <w:bCs/>
        </w:rPr>
        <w:t>. Piirikontrolli andmekogu biomeetriliste andmete töötlemine</w:t>
      </w:r>
    </w:p>
    <w:p w14:paraId="2DC0EE4D" w14:textId="77777777" w:rsidR="002C0439" w:rsidRPr="00DE4D56" w:rsidRDefault="002C0439" w:rsidP="002C0439">
      <w:pPr>
        <w:jc w:val="both"/>
      </w:pPr>
    </w:p>
    <w:p w14:paraId="5D82C102" w14:textId="77777777" w:rsidR="002C0439" w:rsidRPr="00DE4D56" w:rsidRDefault="002C0439" w:rsidP="002C0439">
      <w:pPr>
        <w:jc w:val="both"/>
      </w:pPr>
      <w:r w:rsidRPr="00DE4D56">
        <w:t>(1) Piirikontrolli andmekogus töödeldakse isiku daktüloskopeerimisel või näokujutise võtmisel saadud biomeetrilisi andmeid.</w:t>
      </w:r>
    </w:p>
    <w:p w14:paraId="7C335D0A" w14:textId="77777777" w:rsidR="002C0439" w:rsidRPr="00DE4D56" w:rsidRDefault="002C0439" w:rsidP="002C0439">
      <w:pPr>
        <w:jc w:val="both"/>
      </w:pPr>
    </w:p>
    <w:p w14:paraId="59853760" w14:textId="77777777" w:rsidR="002C0439" w:rsidRPr="00DE4D56" w:rsidRDefault="002C0439" w:rsidP="002C0439">
      <w:pPr>
        <w:jc w:val="both"/>
      </w:pPr>
      <w:r w:rsidRPr="00DE4D56">
        <w:t xml:space="preserve">(2) Isiku tuvastamiseks või isikusamasuse kontrollimiseks </w:t>
      </w:r>
      <w:r>
        <w:t>võrreldakse</w:t>
      </w:r>
      <w:r w:rsidRPr="00DE4D56">
        <w:t xml:space="preserve"> automaatse biomeetrilise isikutuvastuse süsteemi andmekogu (edaspidi </w:t>
      </w:r>
      <w:r w:rsidRPr="00DE4D56">
        <w:rPr>
          <w:i/>
          <w:iCs/>
        </w:rPr>
        <w:t>andmekogu ABIS</w:t>
      </w:r>
      <w:r w:rsidRPr="00DE4D56">
        <w:t>) kaudu piirikontrolli andmekogu biomeetrilis</w:t>
      </w:r>
      <w:r>
        <w:t>i</w:t>
      </w:r>
      <w:r w:rsidRPr="00DE4D56">
        <w:t xml:space="preserve"> andme</w:t>
      </w:r>
      <w:r>
        <w:t>id</w:t>
      </w:r>
      <w:r w:rsidRPr="00DE4D56">
        <w:t>.</w:t>
      </w:r>
    </w:p>
    <w:p w14:paraId="66AA49B2" w14:textId="77777777" w:rsidR="002C0439" w:rsidRPr="00DE4D56" w:rsidRDefault="002C0439" w:rsidP="002C0439">
      <w:pPr>
        <w:jc w:val="both"/>
      </w:pPr>
    </w:p>
    <w:p w14:paraId="2DDA1A1E" w14:textId="77777777" w:rsidR="002C0439" w:rsidRDefault="002C0439" w:rsidP="002C0439">
      <w:pPr>
        <w:jc w:val="both"/>
      </w:pPr>
      <w:r w:rsidRPr="00DE4D56">
        <w:t>(3) Piirikontrolli andmekogu biomeetrilisi andmeid võib isiku tuvastamiseks või isikusamasuse kontrollimiseks võrrelda andmekogu ABIS biomeetriliste andmetega.</w:t>
      </w:r>
    </w:p>
    <w:p w14:paraId="2328AC52" w14:textId="77777777" w:rsidR="002C0439" w:rsidRDefault="002C0439" w:rsidP="002C0439">
      <w:pPr>
        <w:jc w:val="both"/>
      </w:pPr>
    </w:p>
    <w:p w14:paraId="6A677AD6" w14:textId="77777777" w:rsidR="002C0439" w:rsidRPr="00DE4D56" w:rsidRDefault="002C0439" w:rsidP="002C0439">
      <w:pPr>
        <w:jc w:val="both"/>
      </w:pPr>
      <w:r>
        <w:t>(4) Piirikontrolli andmekogu b</w:t>
      </w:r>
      <w:r w:rsidRPr="008F725B">
        <w:t>iomeetrilised andmed kustutatakse piirikontrolli andmekogust ja andmekogust ABIS pärast isiku piiriületuse kohta otsuse tegemist.</w:t>
      </w:r>
      <w:r w:rsidRPr="00DE4D56">
        <w:t>“;</w:t>
      </w:r>
    </w:p>
    <w:p w14:paraId="7288FAB8" w14:textId="77777777" w:rsidR="00CF0096" w:rsidRPr="00CF0096" w:rsidRDefault="00CF0096" w:rsidP="00CF0096">
      <w:pPr>
        <w:jc w:val="both"/>
      </w:pPr>
    </w:p>
    <w:p w14:paraId="0C0760B4" w14:textId="584B1761" w:rsidR="00CF0096" w:rsidRPr="00CF0096" w:rsidRDefault="00CF0096" w:rsidP="00CF0096">
      <w:pPr>
        <w:jc w:val="both"/>
      </w:pPr>
      <w:r w:rsidRPr="00CF0096">
        <w:rPr>
          <w:b/>
          <w:bCs/>
        </w:rPr>
        <w:t xml:space="preserve">2) </w:t>
      </w:r>
      <w:r w:rsidRPr="00CF0096">
        <w:t>seaduse 3. peatüki 6. jao pealkiri muudetakse ja sõnastatakse järgmiselt:</w:t>
      </w:r>
    </w:p>
    <w:p w14:paraId="1215969C" w14:textId="77777777" w:rsidR="00CF0096" w:rsidRPr="00CF0096" w:rsidRDefault="00CF0096" w:rsidP="00CF0096">
      <w:pPr>
        <w:jc w:val="both"/>
      </w:pPr>
    </w:p>
    <w:p w14:paraId="613FA182" w14:textId="77777777" w:rsidR="00CF0096" w:rsidRPr="00CF0096" w:rsidRDefault="00CF0096" w:rsidP="00CF0096">
      <w:pPr>
        <w:jc w:val="center"/>
        <w:rPr>
          <w:b/>
          <w:bCs/>
        </w:rPr>
      </w:pPr>
      <w:r w:rsidRPr="00CF0096">
        <w:t>„</w:t>
      </w:r>
      <w:r w:rsidRPr="00CF0096">
        <w:rPr>
          <w:b/>
          <w:bCs/>
        </w:rPr>
        <w:t>6. jagu</w:t>
      </w:r>
    </w:p>
    <w:p w14:paraId="6123D2F7" w14:textId="4DC5EE70" w:rsidR="00CF0096" w:rsidRPr="00CF0096" w:rsidRDefault="00CF0096" w:rsidP="006D49B7">
      <w:pPr>
        <w:jc w:val="center"/>
      </w:pPr>
      <w:r w:rsidRPr="00CF0096">
        <w:rPr>
          <w:b/>
          <w:bCs/>
        </w:rPr>
        <w:t>Andmekogu ABIS</w:t>
      </w:r>
      <w:r w:rsidRPr="00CF0096">
        <w:t>“</w:t>
      </w:r>
      <w:r w:rsidR="00E06876">
        <w:t>;</w:t>
      </w:r>
    </w:p>
    <w:p w14:paraId="3661264C" w14:textId="77777777" w:rsidR="00CF0096" w:rsidRPr="00CF0096" w:rsidRDefault="00CF0096" w:rsidP="00CF0096">
      <w:pPr>
        <w:jc w:val="both"/>
      </w:pPr>
    </w:p>
    <w:p w14:paraId="4806FFE9" w14:textId="77777777" w:rsidR="00CF0096" w:rsidRPr="00CF0096" w:rsidRDefault="00CF0096" w:rsidP="00CF0096">
      <w:pPr>
        <w:jc w:val="both"/>
      </w:pPr>
      <w:r w:rsidRPr="00CF0096">
        <w:rPr>
          <w:b/>
          <w:bCs/>
        </w:rPr>
        <w:t xml:space="preserve">3) </w:t>
      </w:r>
      <w:r w:rsidRPr="00CF0096">
        <w:t>paragrahvi 25</w:t>
      </w:r>
      <w:r w:rsidRPr="00CF0096">
        <w:rPr>
          <w:vertAlign w:val="superscript"/>
        </w:rPr>
        <w:t>7</w:t>
      </w:r>
      <w:r w:rsidRPr="00FA780F">
        <w:t xml:space="preserve"> </w:t>
      </w:r>
      <w:r w:rsidRPr="00CF0096">
        <w:t>pealkiri muudetakse ja sõnastatakse järgmiselt:</w:t>
      </w:r>
    </w:p>
    <w:p w14:paraId="4F94605D" w14:textId="77777777" w:rsidR="00CF0096" w:rsidRPr="00CF0096" w:rsidRDefault="00CF0096" w:rsidP="00CF0096">
      <w:pPr>
        <w:jc w:val="both"/>
      </w:pPr>
    </w:p>
    <w:p w14:paraId="0A41BE02" w14:textId="2A61BA2C" w:rsidR="00CF0096" w:rsidRPr="00CF0096" w:rsidRDefault="00CF0096" w:rsidP="00CF0096">
      <w:pPr>
        <w:jc w:val="both"/>
      </w:pPr>
      <w:r w:rsidRPr="00CF0096">
        <w:t>„</w:t>
      </w:r>
      <w:bookmarkStart w:id="59" w:name="_Hlk158733836"/>
      <w:r w:rsidRPr="00CF0096">
        <w:rPr>
          <w:b/>
          <w:bCs/>
        </w:rPr>
        <w:t>§ 25</w:t>
      </w:r>
      <w:r w:rsidRPr="00CF0096">
        <w:rPr>
          <w:b/>
          <w:bCs/>
          <w:vertAlign w:val="superscript"/>
        </w:rPr>
        <w:t>7</w:t>
      </w:r>
      <w:r w:rsidRPr="00CF0096">
        <w:rPr>
          <w:b/>
          <w:bCs/>
        </w:rPr>
        <w:t>. Andmekogu ABIS</w:t>
      </w:r>
      <w:bookmarkEnd w:id="59"/>
      <w:r w:rsidRPr="00CF0096">
        <w:t>“</w:t>
      </w:r>
      <w:r>
        <w:t>;</w:t>
      </w:r>
    </w:p>
    <w:p w14:paraId="17230D9F" w14:textId="77777777" w:rsidR="00CF0096" w:rsidRPr="00CF0096" w:rsidRDefault="00CF0096" w:rsidP="00CF0096">
      <w:pPr>
        <w:jc w:val="both"/>
      </w:pPr>
    </w:p>
    <w:p w14:paraId="5D697B41" w14:textId="2A719CF5" w:rsidR="00BF7FB9" w:rsidRDefault="00CF0096" w:rsidP="00CF0096">
      <w:pPr>
        <w:jc w:val="both"/>
      </w:pPr>
      <w:r w:rsidRPr="00CF0096">
        <w:rPr>
          <w:b/>
          <w:bCs/>
        </w:rPr>
        <w:t xml:space="preserve">4) </w:t>
      </w:r>
      <w:r w:rsidRPr="00CF0096">
        <w:t>paragrahvi 25</w:t>
      </w:r>
      <w:r w:rsidRPr="00CF0096">
        <w:rPr>
          <w:vertAlign w:val="superscript"/>
        </w:rPr>
        <w:t>7</w:t>
      </w:r>
      <w:r w:rsidRPr="005D2DD9">
        <w:t xml:space="preserve"> </w:t>
      </w:r>
      <w:r w:rsidRPr="00CF0096">
        <w:t xml:space="preserve">lõikes 1 asendatakse </w:t>
      </w:r>
      <w:r>
        <w:t xml:space="preserve">sõnad </w:t>
      </w:r>
      <w:r w:rsidRPr="00CF0096">
        <w:t xml:space="preserve">„Automaatse biomeetrilise isikutuvastuse süsteemi andmekogu (edaspidi </w:t>
      </w:r>
      <w:r w:rsidRPr="00CF0096">
        <w:rPr>
          <w:i/>
          <w:iCs/>
        </w:rPr>
        <w:t>andmekogu ABIS</w:t>
      </w:r>
      <w:r w:rsidRPr="00CF0096">
        <w:t>)“ sõnadega „Andmekogu ABIS“.</w:t>
      </w:r>
    </w:p>
    <w:p w14:paraId="3DDB8A9F" w14:textId="77777777" w:rsidR="00CF0096" w:rsidRDefault="00CF0096" w:rsidP="009501FE">
      <w:pPr>
        <w:jc w:val="both"/>
        <w:rPr>
          <w:b/>
          <w:bCs/>
        </w:rPr>
      </w:pPr>
    </w:p>
    <w:p w14:paraId="7930B75C" w14:textId="30991047" w:rsidR="009501FE" w:rsidRPr="00323FCA" w:rsidRDefault="009501FE" w:rsidP="009501FE">
      <w:pPr>
        <w:jc w:val="both"/>
        <w:rPr>
          <w:b/>
          <w:bCs/>
        </w:rPr>
      </w:pPr>
      <w:r w:rsidRPr="00BF7FB9">
        <w:rPr>
          <w:b/>
          <w:bCs/>
        </w:rPr>
        <w:t xml:space="preserve">§ </w:t>
      </w:r>
      <w:r w:rsidR="00BF7FB9">
        <w:rPr>
          <w:b/>
          <w:bCs/>
        </w:rPr>
        <w:t>6</w:t>
      </w:r>
      <w:r w:rsidRPr="00BF7FB9">
        <w:rPr>
          <w:b/>
          <w:bCs/>
        </w:rPr>
        <w:t>. Riigilõivuseaduse</w:t>
      </w:r>
      <w:r w:rsidR="00773D20">
        <w:rPr>
          <w:b/>
          <w:bCs/>
        </w:rPr>
        <w:t xml:space="preserve"> § 272</w:t>
      </w:r>
      <w:r w:rsidRPr="00BF7FB9">
        <w:rPr>
          <w:b/>
          <w:bCs/>
        </w:rPr>
        <w:t xml:space="preserve"> muutmine</w:t>
      </w:r>
    </w:p>
    <w:p w14:paraId="41A5A914" w14:textId="77777777" w:rsidR="009501FE" w:rsidRDefault="009501FE" w:rsidP="009501FE">
      <w:pPr>
        <w:jc w:val="both"/>
      </w:pPr>
    </w:p>
    <w:p w14:paraId="0C24B053" w14:textId="17611F9A" w:rsidR="009501FE" w:rsidRPr="00323FCA" w:rsidRDefault="009501FE" w:rsidP="009501FE">
      <w:pPr>
        <w:jc w:val="both"/>
      </w:pPr>
      <w:r w:rsidRPr="00323FCA">
        <w:t>Riigilõivuseaduse</w:t>
      </w:r>
      <w:r w:rsidR="00773D20">
        <w:t xml:space="preserve"> §-s 272</w:t>
      </w:r>
      <w:r w:rsidRPr="00323FCA">
        <w:t xml:space="preserve"> tehakse järgmised muudatused:</w:t>
      </w:r>
    </w:p>
    <w:p w14:paraId="768D08C3" w14:textId="77777777" w:rsidR="009501FE" w:rsidRDefault="009501FE" w:rsidP="009501FE">
      <w:pPr>
        <w:jc w:val="both"/>
      </w:pPr>
    </w:p>
    <w:p w14:paraId="1B960BEA" w14:textId="00DF29BA" w:rsidR="009501FE" w:rsidRDefault="009501FE" w:rsidP="009501FE">
      <w:pPr>
        <w:jc w:val="both"/>
      </w:pPr>
      <w:r w:rsidRPr="00BE64BB">
        <w:rPr>
          <w:b/>
          <w:bCs/>
        </w:rPr>
        <w:t>1)</w:t>
      </w:r>
      <w:r>
        <w:t xml:space="preserve"> </w:t>
      </w:r>
      <w:r w:rsidRPr="000D19B5">
        <w:t>lõige 5 tunnistatakse kehtetuks;</w:t>
      </w:r>
    </w:p>
    <w:p w14:paraId="6653D936" w14:textId="77777777" w:rsidR="009501FE" w:rsidRDefault="009501FE" w:rsidP="009501FE">
      <w:pPr>
        <w:jc w:val="both"/>
      </w:pPr>
    </w:p>
    <w:p w14:paraId="39C0D837" w14:textId="23D10C2B" w:rsidR="009501FE" w:rsidRPr="000D19B5" w:rsidRDefault="009501FE" w:rsidP="009501FE">
      <w:pPr>
        <w:jc w:val="both"/>
      </w:pPr>
      <w:r>
        <w:rPr>
          <w:b/>
          <w:bCs/>
        </w:rPr>
        <w:t>2</w:t>
      </w:r>
      <w:r w:rsidRPr="00BE64BB">
        <w:rPr>
          <w:b/>
          <w:bCs/>
        </w:rPr>
        <w:t>)</w:t>
      </w:r>
      <w:r>
        <w:t xml:space="preserve"> lõi</w:t>
      </w:r>
      <w:r w:rsidR="008A0375">
        <w:t>g</w:t>
      </w:r>
      <w:r>
        <w:t xml:space="preserve">e 6 </w:t>
      </w:r>
      <w:r w:rsidR="008A0375">
        <w:t>muudetakse ja sõnastatakse järgmiselt</w:t>
      </w:r>
      <w:r w:rsidRPr="000D19B5">
        <w:t>:</w:t>
      </w:r>
    </w:p>
    <w:p w14:paraId="36338987" w14:textId="77777777" w:rsidR="009501FE" w:rsidRDefault="009501FE" w:rsidP="009501FE">
      <w:pPr>
        <w:jc w:val="both"/>
        <w:rPr>
          <w:b/>
          <w:bCs/>
        </w:rPr>
      </w:pPr>
    </w:p>
    <w:p w14:paraId="722FC7D2" w14:textId="713FFC7B" w:rsidR="009501FE" w:rsidRDefault="009501FE" w:rsidP="009501FE">
      <w:pPr>
        <w:jc w:val="both"/>
      </w:pPr>
      <w:r w:rsidRPr="000D19B5">
        <w:t>„</w:t>
      </w:r>
      <w:r w:rsidR="008A0375" w:rsidRPr="008A0375">
        <w:t>(6) E-residendi digitaalse isikutunnistuse taotluse läbivaatamise eest tasutakse riigilõivu 1</w:t>
      </w:r>
      <w:r w:rsidR="00B22914">
        <w:t>2</w:t>
      </w:r>
      <w:r w:rsidR="008A0375" w:rsidRPr="008A0375">
        <w:t>0 eurot.</w:t>
      </w:r>
      <w:r w:rsidR="008A0375">
        <w:t xml:space="preserve"> </w:t>
      </w:r>
      <w:r w:rsidRPr="000D19B5">
        <w:t>Kui e-residendi digitaalse isikutunnistuse taotlus jäetakse läbi vaatamata</w:t>
      </w:r>
      <w:commentRangeStart w:id="60"/>
      <w:r>
        <w:t>,</w:t>
      </w:r>
      <w:r w:rsidRPr="000D19B5">
        <w:t xml:space="preserve"> </w:t>
      </w:r>
      <w:r w:rsidR="00A06711" w:rsidRPr="000D19B5">
        <w:t xml:space="preserve">ei tagastata </w:t>
      </w:r>
      <w:r w:rsidRPr="000D19B5">
        <w:t>riigilõivu</w:t>
      </w:r>
      <w:commentRangeEnd w:id="60"/>
      <w:r w:rsidR="001B420B">
        <w:rPr>
          <w:rStyle w:val="Kommentaariviide"/>
          <w:kern w:val="0"/>
          <w14:ligatures w14:val="none"/>
        </w:rPr>
        <w:commentReference w:id="60"/>
      </w:r>
      <w:r w:rsidRPr="000D19B5">
        <w:t>.“</w:t>
      </w:r>
      <w:r w:rsidR="00BF7FB9">
        <w:t>;</w:t>
      </w:r>
    </w:p>
    <w:p w14:paraId="2E11C3F1" w14:textId="77777777" w:rsidR="009501FE" w:rsidRDefault="009501FE" w:rsidP="009501FE">
      <w:pPr>
        <w:jc w:val="both"/>
        <w:rPr>
          <w:b/>
          <w:bCs/>
        </w:rPr>
      </w:pPr>
    </w:p>
    <w:p w14:paraId="53CDF5E8" w14:textId="68D8D576" w:rsidR="004F2D75" w:rsidRDefault="009501FE" w:rsidP="004F2D75">
      <w:pPr>
        <w:jc w:val="both"/>
        <w:rPr>
          <w:bCs/>
        </w:rPr>
      </w:pPr>
      <w:r w:rsidRPr="00E51AB8">
        <w:rPr>
          <w:b/>
          <w:bCs/>
        </w:rPr>
        <w:t>3)</w:t>
      </w:r>
      <w:r>
        <w:t xml:space="preserve"> </w:t>
      </w:r>
      <w:r w:rsidR="004F2D75">
        <w:t xml:space="preserve">lõige </w:t>
      </w:r>
      <w:r w:rsidR="004F2D75" w:rsidRPr="002E3712">
        <w:rPr>
          <w:bCs/>
        </w:rPr>
        <w:t xml:space="preserve">20 </w:t>
      </w:r>
      <w:r w:rsidR="004F2D75" w:rsidRPr="00876995">
        <w:t>muudetakse ja sõnastatakse järgmiselt</w:t>
      </w:r>
      <w:r w:rsidR="004F2D75">
        <w:t>:</w:t>
      </w:r>
    </w:p>
    <w:p w14:paraId="1F5FA531" w14:textId="77777777" w:rsidR="004F2D75" w:rsidRDefault="004F2D75" w:rsidP="004F2D75">
      <w:pPr>
        <w:jc w:val="both"/>
        <w:rPr>
          <w:bCs/>
        </w:rPr>
      </w:pPr>
    </w:p>
    <w:p w14:paraId="48B06323" w14:textId="66EE4B16" w:rsidR="0031720B" w:rsidRDefault="004F2D75" w:rsidP="004F2D75">
      <w:pPr>
        <w:jc w:val="both"/>
        <w:rPr>
          <w:bCs/>
        </w:rPr>
      </w:pPr>
      <w:r>
        <w:rPr>
          <w:bCs/>
        </w:rPr>
        <w:t xml:space="preserve">„(20) </w:t>
      </w:r>
      <w:r w:rsidR="009501FE" w:rsidRPr="002E3712">
        <w:rPr>
          <w:bCs/>
        </w:rPr>
        <w:t>Käesoleva paragrahvi lõi</w:t>
      </w:r>
      <w:r w:rsidR="00746683">
        <w:rPr>
          <w:bCs/>
        </w:rPr>
        <w:t>k</w:t>
      </w:r>
      <w:r w:rsidR="009501FE" w:rsidRPr="002E3712">
        <w:rPr>
          <w:bCs/>
        </w:rPr>
        <w:t>es 1</w:t>
      </w:r>
      <w:r w:rsidR="00746683">
        <w:rPr>
          <w:bCs/>
        </w:rPr>
        <w:t xml:space="preserve">, 2, </w:t>
      </w:r>
      <w:r w:rsidR="009501FE" w:rsidRPr="002E3712">
        <w:rPr>
          <w:bCs/>
        </w:rPr>
        <w:t xml:space="preserve">3, </w:t>
      </w:r>
      <w:r w:rsidR="0031720B">
        <w:rPr>
          <w:bCs/>
        </w:rPr>
        <w:t xml:space="preserve">5, </w:t>
      </w:r>
      <w:r w:rsidR="009501FE">
        <w:rPr>
          <w:bCs/>
        </w:rPr>
        <w:t>7</w:t>
      </w:r>
      <w:r w:rsidR="00BB5BD4">
        <w:rPr>
          <w:bCs/>
        </w:rPr>
        <w:t xml:space="preserve">, </w:t>
      </w:r>
      <w:r w:rsidR="009501FE" w:rsidRPr="002E3712">
        <w:rPr>
          <w:bCs/>
        </w:rPr>
        <w:t xml:space="preserve">8, 10, 11 </w:t>
      </w:r>
      <w:r w:rsidR="00746683">
        <w:rPr>
          <w:bCs/>
        </w:rPr>
        <w:t>või</w:t>
      </w:r>
      <w:r w:rsidR="009501FE" w:rsidRPr="002E3712">
        <w:rPr>
          <w:bCs/>
        </w:rPr>
        <w:t xml:space="preserve"> 13 nimetatud dokumendi </w:t>
      </w:r>
      <w:r w:rsidR="00746683" w:rsidRPr="002E3712">
        <w:rPr>
          <w:bCs/>
        </w:rPr>
        <w:t xml:space="preserve">välisesinduses või aukonsuli kaudu </w:t>
      </w:r>
      <w:r w:rsidR="009501FE" w:rsidRPr="002E3712">
        <w:rPr>
          <w:bCs/>
        </w:rPr>
        <w:t xml:space="preserve">väljastamise eest tasutakse </w:t>
      </w:r>
      <w:r w:rsidR="00746683" w:rsidRPr="002E3712">
        <w:rPr>
          <w:bCs/>
        </w:rPr>
        <w:t xml:space="preserve">dokumendi taotlemisel </w:t>
      </w:r>
      <w:r w:rsidR="009501FE" w:rsidRPr="002E3712">
        <w:rPr>
          <w:bCs/>
        </w:rPr>
        <w:t xml:space="preserve">riigilõivu 20 eurot. </w:t>
      </w:r>
      <w:r w:rsidR="00746683">
        <w:rPr>
          <w:bCs/>
        </w:rPr>
        <w:t>Kui</w:t>
      </w:r>
      <w:r w:rsidR="0083273B">
        <w:rPr>
          <w:bCs/>
        </w:rPr>
        <w:t xml:space="preserve"> dokumendi</w:t>
      </w:r>
      <w:r w:rsidR="00746683">
        <w:rPr>
          <w:bCs/>
        </w:rPr>
        <w:t xml:space="preserve"> taotleja muudab </w:t>
      </w:r>
      <w:r w:rsidR="008568E7">
        <w:rPr>
          <w:bCs/>
        </w:rPr>
        <w:t xml:space="preserve">selle </w:t>
      </w:r>
      <w:r w:rsidR="00BA0355">
        <w:rPr>
          <w:bCs/>
        </w:rPr>
        <w:t>väljastamise viisi</w:t>
      </w:r>
      <w:r w:rsidR="009501FE" w:rsidRPr="002E3712">
        <w:rPr>
          <w:bCs/>
        </w:rPr>
        <w:t xml:space="preserve"> pärast </w:t>
      </w:r>
      <w:r w:rsidR="00746683">
        <w:rPr>
          <w:bCs/>
        </w:rPr>
        <w:t xml:space="preserve">seda, kui </w:t>
      </w:r>
      <w:r w:rsidR="009501FE" w:rsidRPr="002E3712">
        <w:rPr>
          <w:bCs/>
        </w:rPr>
        <w:t>dokumendi taotlus</w:t>
      </w:r>
      <w:r w:rsidR="00746683">
        <w:rPr>
          <w:bCs/>
        </w:rPr>
        <w:t>t on hakatud</w:t>
      </w:r>
      <w:r w:rsidR="009501FE" w:rsidRPr="002E3712">
        <w:rPr>
          <w:bCs/>
        </w:rPr>
        <w:t xml:space="preserve"> läbi</w:t>
      </w:r>
      <w:r w:rsidR="00746683">
        <w:rPr>
          <w:bCs/>
        </w:rPr>
        <w:t xml:space="preserve"> </w:t>
      </w:r>
      <w:r w:rsidR="009501FE" w:rsidRPr="002E3712">
        <w:rPr>
          <w:bCs/>
        </w:rPr>
        <w:t>vaatam</w:t>
      </w:r>
      <w:r w:rsidR="00746683">
        <w:rPr>
          <w:bCs/>
        </w:rPr>
        <w:t>a</w:t>
      </w:r>
      <w:r w:rsidR="00746683" w:rsidRPr="00581FBB">
        <w:rPr>
          <w:bCs/>
          <w:highlight w:val="yellow"/>
          <w:rPrChange w:id="61" w:author="Iivika Sale" w:date="2024-02-13T15:28:00Z">
            <w:rPr>
              <w:bCs/>
            </w:rPr>
          </w:rPrChange>
        </w:rPr>
        <w:t>,</w:t>
      </w:r>
      <w:r w:rsidR="009501FE" w:rsidRPr="00581FBB">
        <w:rPr>
          <w:bCs/>
          <w:highlight w:val="yellow"/>
          <w:rPrChange w:id="62" w:author="Iivika Sale" w:date="2024-02-13T15:28:00Z">
            <w:rPr>
              <w:bCs/>
            </w:rPr>
          </w:rPrChange>
        </w:rPr>
        <w:t xml:space="preserve"> </w:t>
      </w:r>
      <w:r w:rsidR="00746683" w:rsidRPr="00581FBB">
        <w:rPr>
          <w:bCs/>
          <w:highlight w:val="yellow"/>
          <w:rPrChange w:id="63" w:author="Iivika Sale" w:date="2024-02-13T15:28:00Z">
            <w:rPr>
              <w:bCs/>
            </w:rPr>
          </w:rPrChange>
        </w:rPr>
        <w:t xml:space="preserve">ei tagastata </w:t>
      </w:r>
      <w:r w:rsidR="009501FE" w:rsidRPr="00581FBB">
        <w:rPr>
          <w:bCs/>
          <w:highlight w:val="yellow"/>
          <w:rPrChange w:id="64" w:author="Iivika Sale" w:date="2024-02-13T15:28:00Z">
            <w:rPr>
              <w:bCs/>
            </w:rPr>
          </w:rPrChange>
        </w:rPr>
        <w:t>riigilõivu</w:t>
      </w:r>
      <w:r w:rsidR="009501FE" w:rsidRPr="002E3712">
        <w:rPr>
          <w:bCs/>
        </w:rPr>
        <w:t>.</w:t>
      </w:r>
      <w:r>
        <w:rPr>
          <w:bCs/>
        </w:rPr>
        <w:t>“</w:t>
      </w:r>
      <w:r w:rsidR="0031720B">
        <w:rPr>
          <w:bCs/>
        </w:rPr>
        <w:t>;</w:t>
      </w:r>
    </w:p>
    <w:p w14:paraId="259842D5" w14:textId="77777777" w:rsidR="0031720B" w:rsidRDefault="0031720B" w:rsidP="004F2D75">
      <w:pPr>
        <w:jc w:val="both"/>
        <w:rPr>
          <w:bCs/>
        </w:rPr>
      </w:pPr>
    </w:p>
    <w:p w14:paraId="71B17DA2" w14:textId="61095E9F" w:rsidR="009501FE" w:rsidRPr="009501FE" w:rsidRDefault="0031720B" w:rsidP="004F2D75">
      <w:pPr>
        <w:jc w:val="both"/>
        <w:rPr>
          <w:bCs/>
        </w:rPr>
      </w:pPr>
      <w:r w:rsidRPr="005714D4">
        <w:rPr>
          <w:b/>
        </w:rPr>
        <w:lastRenderedPageBreak/>
        <w:t>4)</w:t>
      </w:r>
      <w:r>
        <w:rPr>
          <w:bCs/>
        </w:rPr>
        <w:t xml:space="preserve"> lõikest 20 jäetakse välja arv „5</w:t>
      </w:r>
      <w:r w:rsidR="00F410DD">
        <w:rPr>
          <w:bCs/>
        </w:rPr>
        <w:t>,</w:t>
      </w:r>
      <w:r>
        <w:rPr>
          <w:bCs/>
        </w:rPr>
        <w:t>“.</w:t>
      </w:r>
    </w:p>
    <w:p w14:paraId="44E7909A" w14:textId="77777777" w:rsidR="00356F82" w:rsidRDefault="00356F82" w:rsidP="00356F82"/>
    <w:p w14:paraId="25FE85CC" w14:textId="38C0E7F9" w:rsidR="00356F82" w:rsidRPr="008A2E55" w:rsidRDefault="00356F82" w:rsidP="00356F82">
      <w:pPr>
        <w:rPr>
          <w:b/>
          <w:bCs/>
        </w:rPr>
      </w:pPr>
      <w:r w:rsidRPr="008A2E55">
        <w:rPr>
          <w:b/>
          <w:bCs/>
        </w:rPr>
        <w:t xml:space="preserve">§ </w:t>
      </w:r>
      <w:r w:rsidR="00BF7FB9">
        <w:rPr>
          <w:b/>
          <w:bCs/>
        </w:rPr>
        <w:t>7</w:t>
      </w:r>
      <w:r w:rsidRPr="008A2E55">
        <w:rPr>
          <w:b/>
          <w:bCs/>
        </w:rPr>
        <w:t xml:space="preserve">. </w:t>
      </w:r>
      <w:r>
        <w:rPr>
          <w:b/>
          <w:bCs/>
        </w:rPr>
        <w:t>Vangistusseaduse</w:t>
      </w:r>
      <w:r w:rsidRPr="008A2E55">
        <w:rPr>
          <w:b/>
          <w:bCs/>
        </w:rPr>
        <w:t xml:space="preserve"> </w:t>
      </w:r>
      <w:r w:rsidR="005968FB">
        <w:rPr>
          <w:b/>
          <w:bCs/>
        </w:rPr>
        <w:t>§ 5</w:t>
      </w:r>
      <w:r w:rsidR="005968FB" w:rsidRPr="002F26DA">
        <w:rPr>
          <w:b/>
          <w:bCs/>
          <w:vertAlign w:val="superscript"/>
        </w:rPr>
        <w:t>5</w:t>
      </w:r>
      <w:r w:rsidR="005968FB">
        <w:rPr>
          <w:b/>
          <w:bCs/>
        </w:rPr>
        <w:t xml:space="preserve"> </w:t>
      </w:r>
      <w:r w:rsidRPr="008A2E55">
        <w:rPr>
          <w:b/>
          <w:bCs/>
        </w:rPr>
        <w:t>muutmine</w:t>
      </w:r>
    </w:p>
    <w:p w14:paraId="305FB562" w14:textId="77777777" w:rsidR="00356F82" w:rsidRPr="008A2E55" w:rsidRDefault="00356F82" w:rsidP="00356F82">
      <w:pPr>
        <w:rPr>
          <w:b/>
          <w:bCs/>
        </w:rPr>
      </w:pPr>
    </w:p>
    <w:p w14:paraId="62BE3502" w14:textId="52092FCE" w:rsidR="00356F82" w:rsidRPr="008A2E55" w:rsidRDefault="00356F82" w:rsidP="00356F82">
      <w:r>
        <w:t>Vangistusseaduse</w:t>
      </w:r>
      <w:r w:rsidR="005968FB">
        <w:t xml:space="preserve"> §-s 5</w:t>
      </w:r>
      <w:r w:rsidR="005968FB" w:rsidRPr="002F26DA">
        <w:rPr>
          <w:vertAlign w:val="superscript"/>
        </w:rPr>
        <w:t>5</w:t>
      </w:r>
      <w:r>
        <w:t xml:space="preserve"> </w:t>
      </w:r>
      <w:r w:rsidRPr="008A2E55">
        <w:t>tehakse järgmised muudatused:</w:t>
      </w:r>
    </w:p>
    <w:p w14:paraId="360487B6" w14:textId="77777777" w:rsidR="00356F82" w:rsidRPr="008A2E55" w:rsidRDefault="00356F82" w:rsidP="00356F82"/>
    <w:p w14:paraId="66D71FDD" w14:textId="3D054316" w:rsidR="00356F82" w:rsidRPr="008A2E55" w:rsidRDefault="00356F82" w:rsidP="00356F82">
      <w:r w:rsidRPr="008A2E55">
        <w:rPr>
          <w:b/>
          <w:bCs/>
        </w:rPr>
        <w:t>1)</w:t>
      </w:r>
      <w:r w:rsidRPr="008A2E55">
        <w:t xml:space="preserve"> lõige 5 muudetakse ja sõnastatakse järgmiselt:</w:t>
      </w:r>
    </w:p>
    <w:p w14:paraId="65EE5DD0" w14:textId="77777777" w:rsidR="00356F82" w:rsidRPr="008A2E55" w:rsidRDefault="00356F82" w:rsidP="00356F82"/>
    <w:p w14:paraId="0491F06C" w14:textId="23641FEF" w:rsidR="00356F82" w:rsidRPr="008A2E55" w:rsidRDefault="00356F82" w:rsidP="00356F82">
      <w:pPr>
        <w:jc w:val="both"/>
      </w:pPr>
      <w:r w:rsidRPr="008A2E55">
        <w:t xml:space="preserve">„(5) Andmekogu </w:t>
      </w:r>
      <w:r w:rsidR="005968FB">
        <w:t xml:space="preserve">ABIS </w:t>
      </w:r>
      <w:r w:rsidRPr="008A2E55">
        <w:t xml:space="preserve">andmete täpne koosseis määratakse andmekogu </w:t>
      </w:r>
      <w:r w:rsidR="005968FB">
        <w:t xml:space="preserve">ABIS </w:t>
      </w:r>
      <w:r w:rsidRPr="008A2E55">
        <w:t>põhimääruses.“;</w:t>
      </w:r>
    </w:p>
    <w:p w14:paraId="6DC11C60" w14:textId="77777777" w:rsidR="00356F82" w:rsidRPr="008A2E55" w:rsidRDefault="00356F82" w:rsidP="00356F82"/>
    <w:p w14:paraId="246A711C" w14:textId="0AB2679C" w:rsidR="00356F82" w:rsidRPr="008A2E55" w:rsidRDefault="00356F82" w:rsidP="00356F82">
      <w:r w:rsidRPr="008A2E55">
        <w:rPr>
          <w:b/>
          <w:bCs/>
        </w:rPr>
        <w:t>2)</w:t>
      </w:r>
      <w:r w:rsidRPr="008A2E55">
        <w:t xml:space="preserve"> paragrahvi täiendatakse lõikega 5</w:t>
      </w:r>
      <w:r w:rsidRPr="008A2E55">
        <w:rPr>
          <w:vertAlign w:val="superscript"/>
        </w:rPr>
        <w:t>1</w:t>
      </w:r>
      <w:r w:rsidRPr="008A2E55">
        <w:t xml:space="preserve"> järgmises sõnastuses:</w:t>
      </w:r>
    </w:p>
    <w:p w14:paraId="2281F7BF" w14:textId="77777777" w:rsidR="00356F82" w:rsidRPr="008A2E55" w:rsidRDefault="00356F82" w:rsidP="00356F82"/>
    <w:p w14:paraId="6F0A132E" w14:textId="2C1828A8" w:rsidR="00356F82" w:rsidRPr="008A2E55" w:rsidRDefault="00356F82" w:rsidP="00356F82">
      <w:pPr>
        <w:jc w:val="both"/>
      </w:pPr>
      <w:r w:rsidRPr="008A2E55">
        <w:t>„(5</w:t>
      </w:r>
      <w:r w:rsidRPr="008A2E55">
        <w:rPr>
          <w:vertAlign w:val="superscript"/>
        </w:rPr>
        <w:t>1</w:t>
      </w:r>
      <w:r w:rsidRPr="008A2E55">
        <w:t>) Andmekogu</w:t>
      </w:r>
      <w:r w:rsidR="00916C22">
        <w:t xml:space="preserve"> ABIS</w:t>
      </w:r>
      <w:r w:rsidRPr="008A2E55">
        <w:t xml:space="preserve"> andmeid säilitatakse</w:t>
      </w:r>
      <w:r w:rsidR="002F26DA">
        <w:t xml:space="preserve"> kuni</w:t>
      </w:r>
      <w:r w:rsidRPr="008A2E55">
        <w:t xml:space="preserve"> 75 aastat </w:t>
      </w:r>
      <w:r w:rsidRPr="00BF7FB9">
        <w:t xml:space="preserve">andmekogusse </w:t>
      </w:r>
      <w:r w:rsidR="00916C22">
        <w:t xml:space="preserve">ABIS </w:t>
      </w:r>
      <w:r w:rsidRPr="00BF7FB9">
        <w:t>kandmisest</w:t>
      </w:r>
      <w:r w:rsidR="00916C22" w:rsidRPr="00916C22">
        <w:t xml:space="preserve"> </w:t>
      </w:r>
      <w:r w:rsidR="00916C22" w:rsidRPr="00BF7FB9">
        <w:t>arvates</w:t>
      </w:r>
      <w:r w:rsidRPr="00BF7FB9">
        <w:t>.</w:t>
      </w:r>
      <w:r w:rsidRPr="008A2E55">
        <w:t xml:space="preserve"> </w:t>
      </w:r>
      <w:r>
        <w:t>A</w:t>
      </w:r>
      <w:r w:rsidRPr="008A2E55">
        <w:t xml:space="preserve">ndmetele võib </w:t>
      </w:r>
      <w:r w:rsidR="00914B8B">
        <w:t>kehtestada</w:t>
      </w:r>
      <w:r w:rsidR="00914B8B" w:rsidRPr="008A2E55">
        <w:t xml:space="preserve"> </w:t>
      </w:r>
      <w:r w:rsidRPr="008A2E55">
        <w:t>lühema säilit</w:t>
      </w:r>
      <w:r w:rsidR="00914B8B">
        <w:t>us</w:t>
      </w:r>
      <w:r w:rsidRPr="008A2E55">
        <w:t>tähtaja andmekogu</w:t>
      </w:r>
      <w:r w:rsidR="00916C22">
        <w:t xml:space="preserve"> ABIS</w:t>
      </w:r>
      <w:r w:rsidRPr="008A2E55">
        <w:t xml:space="preserve"> põhimääruses.“.</w:t>
      </w:r>
    </w:p>
    <w:p w14:paraId="708EBFC6" w14:textId="77777777" w:rsidR="00356F82" w:rsidRDefault="00356F82" w:rsidP="00356F82">
      <w:pPr>
        <w:rPr>
          <w:b/>
          <w:bCs/>
        </w:rPr>
      </w:pPr>
    </w:p>
    <w:p w14:paraId="2F5FF6B5" w14:textId="309E74DB" w:rsidR="00356F82" w:rsidRPr="00BF4A4A" w:rsidRDefault="00356F82" w:rsidP="00356F82">
      <w:pPr>
        <w:rPr>
          <w:b/>
          <w:bCs/>
        </w:rPr>
      </w:pPr>
      <w:r w:rsidRPr="00BF4A4A">
        <w:rPr>
          <w:b/>
          <w:bCs/>
        </w:rPr>
        <w:t xml:space="preserve">§ </w:t>
      </w:r>
      <w:r w:rsidR="00BF7FB9">
        <w:rPr>
          <w:b/>
          <w:bCs/>
        </w:rPr>
        <w:t>8</w:t>
      </w:r>
      <w:r w:rsidRPr="00BF4A4A">
        <w:rPr>
          <w:b/>
          <w:bCs/>
        </w:rPr>
        <w:t>. V</w:t>
      </w:r>
      <w:r>
        <w:rPr>
          <w:b/>
          <w:bCs/>
        </w:rPr>
        <w:t xml:space="preserve">älismaalasele rahvusvahelise kaitse andmise </w:t>
      </w:r>
      <w:r w:rsidRPr="00BF4A4A">
        <w:rPr>
          <w:b/>
          <w:bCs/>
        </w:rPr>
        <w:t xml:space="preserve">seaduse </w:t>
      </w:r>
      <w:r w:rsidR="00746EEA">
        <w:rPr>
          <w:b/>
          <w:bCs/>
        </w:rPr>
        <w:t>§ 13</w:t>
      </w:r>
      <w:r w:rsidR="00746EEA" w:rsidRPr="002F26DA">
        <w:rPr>
          <w:b/>
          <w:bCs/>
          <w:vertAlign w:val="superscript"/>
        </w:rPr>
        <w:t>7</w:t>
      </w:r>
      <w:r w:rsidR="00746EEA">
        <w:rPr>
          <w:b/>
          <w:bCs/>
        </w:rPr>
        <w:t xml:space="preserve"> </w:t>
      </w:r>
      <w:r w:rsidRPr="00BF4A4A">
        <w:rPr>
          <w:b/>
          <w:bCs/>
        </w:rPr>
        <w:t>muutmine</w:t>
      </w:r>
    </w:p>
    <w:p w14:paraId="0F884743" w14:textId="77777777" w:rsidR="00356F82" w:rsidRPr="00BF4A4A" w:rsidRDefault="00356F82" w:rsidP="00356F82">
      <w:pPr>
        <w:rPr>
          <w:b/>
          <w:bCs/>
        </w:rPr>
      </w:pPr>
    </w:p>
    <w:p w14:paraId="7A229015" w14:textId="77777777" w:rsidR="00356F82" w:rsidRPr="00BF4A4A" w:rsidRDefault="00356F82" w:rsidP="00356F82">
      <w:pPr>
        <w:jc w:val="both"/>
      </w:pPr>
      <w:bookmarkStart w:id="65" w:name="_Hlk146616991"/>
      <w:r>
        <w:t xml:space="preserve">Välismaalasele rahvusvahelise kaitse andmise </w:t>
      </w:r>
      <w:r w:rsidRPr="00BF4A4A">
        <w:t>seadus</w:t>
      </w:r>
      <w:r>
        <w:t xml:space="preserve">e </w:t>
      </w:r>
      <w:bookmarkEnd w:id="65"/>
      <w:r>
        <w:t>§</w:t>
      </w:r>
      <w:r w:rsidRPr="00BF4A4A">
        <w:t xml:space="preserve"> </w:t>
      </w:r>
      <w:r>
        <w:t>13</w:t>
      </w:r>
      <w:r>
        <w:rPr>
          <w:vertAlign w:val="superscript"/>
        </w:rPr>
        <w:t>7</w:t>
      </w:r>
      <w:r w:rsidRPr="002F26DA">
        <w:t xml:space="preserve"> </w:t>
      </w:r>
      <w:r w:rsidRPr="00BF4A4A">
        <w:t xml:space="preserve">lõige </w:t>
      </w:r>
      <w:r>
        <w:t>7</w:t>
      </w:r>
      <w:r w:rsidRPr="00BF4A4A">
        <w:t xml:space="preserve"> muudetakse ja sõnastatakse järgmiselt:</w:t>
      </w:r>
    </w:p>
    <w:p w14:paraId="1AFE5F0E" w14:textId="77777777" w:rsidR="00356F82" w:rsidRPr="00BF4A4A" w:rsidRDefault="00356F82" w:rsidP="00356F82"/>
    <w:p w14:paraId="2B916571" w14:textId="4B2B8403" w:rsidR="00356F82" w:rsidRPr="00BF4A4A" w:rsidRDefault="00356F82" w:rsidP="00356F82">
      <w:pPr>
        <w:jc w:val="both"/>
      </w:pPr>
      <w:r w:rsidRPr="00BF4A4A">
        <w:t>„(</w:t>
      </w:r>
      <w:r>
        <w:t>7</w:t>
      </w:r>
      <w:r w:rsidRPr="00BF4A4A">
        <w:t xml:space="preserve">) Andmekogu </w:t>
      </w:r>
      <w:r w:rsidR="00746EEA">
        <w:t xml:space="preserve">ABIS </w:t>
      </w:r>
      <w:r w:rsidRPr="00BF4A4A">
        <w:t xml:space="preserve">andmete </w:t>
      </w:r>
      <w:r w:rsidRPr="00BA7D55">
        <w:t>täpne</w:t>
      </w:r>
      <w:r w:rsidRPr="00BF4A4A">
        <w:t xml:space="preserve"> koosseis määratakse andmekogu </w:t>
      </w:r>
      <w:r w:rsidR="00746EEA">
        <w:t xml:space="preserve">ABIS </w:t>
      </w:r>
      <w:r w:rsidRPr="00BF4A4A">
        <w:t>põhimääruses.“</w:t>
      </w:r>
      <w:r>
        <w:t>.</w:t>
      </w:r>
    </w:p>
    <w:p w14:paraId="03ED733A" w14:textId="77777777" w:rsidR="00356F82" w:rsidRDefault="00356F82" w:rsidP="00356F82"/>
    <w:p w14:paraId="476A1D03" w14:textId="7EBF1B00" w:rsidR="00356F82" w:rsidRPr="00596F18" w:rsidRDefault="00356F82" w:rsidP="00356F82">
      <w:pPr>
        <w:rPr>
          <w:b/>
          <w:bCs/>
        </w:rPr>
      </w:pPr>
      <w:r w:rsidRPr="00596F18">
        <w:rPr>
          <w:b/>
          <w:bCs/>
        </w:rPr>
        <w:t xml:space="preserve">§ </w:t>
      </w:r>
      <w:r w:rsidR="00BF7FB9">
        <w:rPr>
          <w:b/>
          <w:bCs/>
        </w:rPr>
        <w:t>9</w:t>
      </w:r>
      <w:r w:rsidRPr="00596F18">
        <w:rPr>
          <w:b/>
          <w:bCs/>
        </w:rPr>
        <w:t xml:space="preserve">. </w:t>
      </w:r>
      <w:bookmarkStart w:id="66" w:name="_Hlk146617006"/>
      <w:r w:rsidRPr="00596F18">
        <w:rPr>
          <w:b/>
          <w:bCs/>
        </w:rPr>
        <w:t>Väl</w:t>
      </w:r>
      <w:r>
        <w:rPr>
          <w:b/>
          <w:bCs/>
        </w:rPr>
        <w:t xml:space="preserve">jasõidukohustuse ja sissesõidukeelu </w:t>
      </w:r>
      <w:r w:rsidRPr="00596F18">
        <w:rPr>
          <w:b/>
          <w:bCs/>
        </w:rPr>
        <w:t xml:space="preserve">seaduse </w:t>
      </w:r>
      <w:bookmarkEnd w:id="66"/>
      <w:r w:rsidRPr="00596F18">
        <w:rPr>
          <w:b/>
          <w:bCs/>
        </w:rPr>
        <w:t>muutmine</w:t>
      </w:r>
    </w:p>
    <w:p w14:paraId="4CE7C49F" w14:textId="77777777" w:rsidR="00356F82" w:rsidRPr="00596F18" w:rsidRDefault="00356F82" w:rsidP="00356F82">
      <w:pPr>
        <w:rPr>
          <w:b/>
          <w:bCs/>
        </w:rPr>
      </w:pPr>
    </w:p>
    <w:p w14:paraId="14F7D91E" w14:textId="77777777" w:rsidR="002F26DA" w:rsidRPr="002F26DA" w:rsidRDefault="002F26DA" w:rsidP="002F26DA">
      <w:pPr>
        <w:jc w:val="both"/>
      </w:pPr>
      <w:r w:rsidRPr="002F26DA">
        <w:t>Väljasõidukohustuse ja sissesõidukeelu seaduses tehakse järgmised muudatused:</w:t>
      </w:r>
    </w:p>
    <w:p w14:paraId="03510D26" w14:textId="77777777" w:rsidR="002F26DA" w:rsidRPr="008132F5" w:rsidRDefault="002F26DA" w:rsidP="002F26DA">
      <w:pPr>
        <w:jc w:val="both"/>
        <w:rPr>
          <w:color w:val="000000" w:themeColor="text1"/>
        </w:rPr>
      </w:pPr>
    </w:p>
    <w:p w14:paraId="2DB0DEB0" w14:textId="7CF7A4B8" w:rsidR="008132F5" w:rsidRPr="00E7646A" w:rsidRDefault="008132F5" w:rsidP="002F26DA">
      <w:pPr>
        <w:jc w:val="both"/>
        <w:rPr>
          <w:color w:val="000000" w:themeColor="text1"/>
        </w:rPr>
      </w:pPr>
      <w:bookmarkStart w:id="67" w:name="_Hlk155610150"/>
      <w:r w:rsidRPr="00E7646A">
        <w:rPr>
          <w:b/>
          <w:bCs/>
          <w:color w:val="000000" w:themeColor="text1"/>
        </w:rPr>
        <w:t>1)</w:t>
      </w:r>
      <w:r w:rsidRPr="00E7646A">
        <w:rPr>
          <w:color w:val="000000" w:themeColor="text1"/>
        </w:rPr>
        <w:t xml:space="preserve"> paragrahvi 7 lõiget 1 täiendatakse teise lausega järgmises sõnastuses:</w:t>
      </w:r>
    </w:p>
    <w:p w14:paraId="5A64D09F" w14:textId="77777777" w:rsidR="008132F5" w:rsidRPr="00E7646A" w:rsidRDefault="008132F5" w:rsidP="002F26DA">
      <w:pPr>
        <w:jc w:val="both"/>
        <w:rPr>
          <w:color w:val="000000" w:themeColor="text1"/>
        </w:rPr>
      </w:pPr>
    </w:p>
    <w:p w14:paraId="1F654838" w14:textId="262F80B6" w:rsidR="008132F5" w:rsidRPr="00E7646A" w:rsidRDefault="008132F5" w:rsidP="002F26DA">
      <w:pPr>
        <w:jc w:val="both"/>
        <w:rPr>
          <w:rFonts w:eastAsia="Calibri"/>
          <w:color w:val="000000" w:themeColor="text1"/>
          <w:shd w:val="clear" w:color="auto" w:fill="FFFFFF"/>
        </w:rPr>
      </w:pPr>
      <w:r w:rsidRPr="00E7646A">
        <w:rPr>
          <w:color w:val="000000" w:themeColor="text1"/>
        </w:rPr>
        <w:t>„</w:t>
      </w:r>
      <w:bookmarkStart w:id="68" w:name="_Hlk155702869"/>
      <w:r w:rsidRPr="00E7646A">
        <w:rPr>
          <w:rFonts w:eastAsia="Times New Roman"/>
          <w:color w:val="000000" w:themeColor="text1"/>
          <w:kern w:val="0"/>
          <w:lang w:eastAsia="et-EE"/>
          <w14:ligatures w14:val="none"/>
        </w:rPr>
        <w:t>Lahkumis</w:t>
      </w:r>
      <w:r w:rsidRPr="00E7646A">
        <w:rPr>
          <w:rFonts w:eastAsia="Calibri"/>
          <w:color w:val="000000" w:themeColor="text1"/>
          <w:shd w:val="clear" w:color="auto" w:fill="FFFFFF"/>
        </w:rPr>
        <w:t>ettekirjutus tehakse lahkumiseks käesoleva seaduse §-s 17 nimetatud vastuvõtvasse riiki</w:t>
      </w:r>
      <w:bookmarkEnd w:id="68"/>
      <w:r w:rsidRPr="00E7646A">
        <w:rPr>
          <w:rFonts w:eastAsia="Calibri"/>
          <w:color w:val="000000" w:themeColor="text1"/>
          <w:shd w:val="clear" w:color="auto" w:fill="FFFFFF"/>
        </w:rPr>
        <w:t>.“;</w:t>
      </w:r>
    </w:p>
    <w:p w14:paraId="5924949C" w14:textId="77777777" w:rsidR="008132F5" w:rsidRPr="00E7646A" w:rsidRDefault="008132F5" w:rsidP="002F26DA">
      <w:pPr>
        <w:jc w:val="both"/>
        <w:rPr>
          <w:rFonts w:eastAsia="Calibri"/>
          <w:color w:val="000000" w:themeColor="text1"/>
          <w:shd w:val="clear" w:color="auto" w:fill="FFFFFF"/>
        </w:rPr>
      </w:pPr>
    </w:p>
    <w:p w14:paraId="70909403" w14:textId="5D109EB5" w:rsidR="008132F5" w:rsidRPr="00E7646A" w:rsidRDefault="008132F5" w:rsidP="002F26DA">
      <w:pPr>
        <w:jc w:val="both"/>
        <w:rPr>
          <w:rFonts w:eastAsia="Calibri"/>
          <w:color w:val="000000" w:themeColor="text1"/>
          <w:shd w:val="clear" w:color="auto" w:fill="FFFFFF"/>
        </w:rPr>
      </w:pPr>
      <w:r w:rsidRPr="00E7646A">
        <w:rPr>
          <w:rFonts w:eastAsia="Calibri"/>
          <w:b/>
          <w:bCs/>
          <w:color w:val="000000" w:themeColor="text1"/>
          <w:shd w:val="clear" w:color="auto" w:fill="FFFFFF"/>
        </w:rPr>
        <w:t>2)</w:t>
      </w:r>
      <w:r w:rsidRPr="00E7646A">
        <w:rPr>
          <w:rFonts w:eastAsia="Calibri"/>
          <w:color w:val="000000" w:themeColor="text1"/>
          <w:shd w:val="clear" w:color="auto" w:fill="FFFFFF"/>
        </w:rPr>
        <w:t xml:space="preserve"> paragrahvi 7 täiendatakse lõikega 1</w:t>
      </w:r>
      <w:r w:rsidRPr="00E7646A">
        <w:rPr>
          <w:rFonts w:eastAsia="Calibri"/>
          <w:color w:val="000000" w:themeColor="text1"/>
          <w:shd w:val="clear" w:color="auto" w:fill="FFFFFF"/>
          <w:vertAlign w:val="superscript"/>
        </w:rPr>
        <w:t>1</w:t>
      </w:r>
      <w:r w:rsidRPr="00E7646A">
        <w:rPr>
          <w:rFonts w:eastAsia="Calibri"/>
          <w:color w:val="000000" w:themeColor="text1"/>
          <w:shd w:val="clear" w:color="auto" w:fill="FFFFFF"/>
        </w:rPr>
        <w:t xml:space="preserve"> järgmises sõnastuses:</w:t>
      </w:r>
    </w:p>
    <w:p w14:paraId="40A4F029" w14:textId="77777777" w:rsidR="008132F5" w:rsidRPr="00E7646A" w:rsidRDefault="008132F5" w:rsidP="002F26DA">
      <w:pPr>
        <w:jc w:val="both"/>
        <w:rPr>
          <w:rFonts w:eastAsia="Calibri"/>
          <w:color w:val="000000" w:themeColor="text1"/>
          <w:shd w:val="clear" w:color="auto" w:fill="FFFFFF"/>
        </w:rPr>
      </w:pPr>
    </w:p>
    <w:bookmarkEnd w:id="67"/>
    <w:p w14:paraId="72C44508" w14:textId="0D656FB0" w:rsidR="008132F5" w:rsidRPr="004B1D60" w:rsidRDefault="008132F5" w:rsidP="002F26DA">
      <w:pPr>
        <w:jc w:val="both"/>
        <w:rPr>
          <w:color w:val="000000" w:themeColor="text1"/>
        </w:rPr>
      </w:pPr>
      <w:r w:rsidRPr="004B1D60">
        <w:rPr>
          <w:rFonts w:eastAsia="Calibri"/>
          <w:color w:val="000000" w:themeColor="text1"/>
          <w:shd w:val="clear" w:color="auto" w:fill="FFFFFF"/>
        </w:rPr>
        <w:t>„(1</w:t>
      </w:r>
      <w:r w:rsidRPr="004B1D60">
        <w:rPr>
          <w:rFonts w:eastAsia="Calibri"/>
          <w:color w:val="000000" w:themeColor="text1"/>
          <w:shd w:val="clear" w:color="auto" w:fill="FFFFFF"/>
          <w:vertAlign w:val="superscript"/>
        </w:rPr>
        <w:t>1</w:t>
      </w:r>
      <w:r w:rsidRPr="004B1D60">
        <w:rPr>
          <w:rFonts w:eastAsia="Calibri"/>
          <w:color w:val="000000" w:themeColor="text1"/>
          <w:shd w:val="clear" w:color="auto" w:fill="FFFFFF"/>
        </w:rPr>
        <w:t xml:space="preserve">) Kui </w:t>
      </w:r>
      <w:r w:rsidR="00E7646A">
        <w:rPr>
          <w:rFonts w:eastAsia="Calibri"/>
          <w:color w:val="000000" w:themeColor="text1"/>
          <w:shd w:val="clear" w:color="auto" w:fill="FFFFFF"/>
        </w:rPr>
        <w:t xml:space="preserve">lahkumisettekirjutus tehakse </w:t>
      </w:r>
      <w:bookmarkStart w:id="69" w:name="_Hlk155703090"/>
      <w:r w:rsidR="00E7646A">
        <w:rPr>
          <w:rFonts w:eastAsia="Calibri"/>
          <w:color w:val="000000" w:themeColor="text1"/>
          <w:shd w:val="clear" w:color="auto" w:fill="FFFFFF"/>
        </w:rPr>
        <w:t xml:space="preserve">lahkumiseks kolmandasse riiki, </w:t>
      </w:r>
      <w:r w:rsidR="00216788">
        <w:rPr>
          <w:rFonts w:eastAsia="Calibri"/>
          <w:color w:val="000000" w:themeColor="text1"/>
          <w:shd w:val="clear" w:color="auto" w:fill="FFFFFF"/>
        </w:rPr>
        <w:t>peab</w:t>
      </w:r>
      <w:r w:rsidRPr="004B1D60">
        <w:rPr>
          <w:rFonts w:eastAsia="Calibri"/>
          <w:color w:val="000000" w:themeColor="text1"/>
          <w:shd w:val="clear" w:color="auto" w:fill="FFFFFF"/>
        </w:rPr>
        <w:t xml:space="preserve"> välismaalane lahkuma </w:t>
      </w:r>
      <w:r w:rsidR="00E7646A">
        <w:rPr>
          <w:rFonts w:eastAsia="Calibri"/>
          <w:color w:val="000000" w:themeColor="text1"/>
          <w:shd w:val="clear" w:color="auto" w:fill="FFFFFF"/>
        </w:rPr>
        <w:t xml:space="preserve">lisaks </w:t>
      </w:r>
      <w:r w:rsidRPr="004B1D60">
        <w:rPr>
          <w:rFonts w:eastAsia="Calibri"/>
          <w:color w:val="000000" w:themeColor="text1"/>
          <w:shd w:val="clear" w:color="auto" w:fill="FFFFFF"/>
        </w:rPr>
        <w:t>Eesti</w:t>
      </w:r>
      <w:r w:rsidR="00E7646A" w:rsidRPr="004B1D60">
        <w:rPr>
          <w:rFonts w:eastAsia="Calibri"/>
          <w:color w:val="000000" w:themeColor="text1"/>
          <w:shd w:val="clear" w:color="auto" w:fill="FFFFFF"/>
        </w:rPr>
        <w:t>l</w:t>
      </w:r>
      <w:r w:rsidR="00E7646A">
        <w:rPr>
          <w:rFonts w:eastAsia="Calibri"/>
          <w:color w:val="000000" w:themeColor="text1"/>
          <w:shd w:val="clear" w:color="auto" w:fill="FFFFFF"/>
        </w:rPr>
        <w:t xml:space="preserve">e </w:t>
      </w:r>
      <w:r w:rsidRPr="004B1D60">
        <w:rPr>
          <w:rFonts w:eastAsia="Calibri"/>
          <w:color w:val="000000" w:themeColor="text1"/>
          <w:shd w:val="clear" w:color="auto" w:fill="FFFFFF"/>
        </w:rPr>
        <w:t>teise</w:t>
      </w:r>
      <w:r w:rsidR="00E7646A">
        <w:rPr>
          <w:rFonts w:eastAsia="Calibri"/>
          <w:color w:val="000000" w:themeColor="text1"/>
          <w:shd w:val="clear" w:color="auto" w:fill="FFFFFF"/>
        </w:rPr>
        <w:t>st</w:t>
      </w:r>
      <w:r w:rsidRPr="004B1D60">
        <w:rPr>
          <w:rFonts w:eastAsia="Calibri"/>
          <w:color w:val="000000" w:themeColor="text1"/>
          <w:shd w:val="clear" w:color="auto" w:fill="FFFFFF"/>
        </w:rPr>
        <w:t xml:space="preserve"> Schengeni konventsiooni </w:t>
      </w:r>
      <w:r w:rsidR="00E7646A">
        <w:rPr>
          <w:rFonts w:eastAsia="Calibri"/>
          <w:color w:val="000000" w:themeColor="text1"/>
          <w:shd w:val="clear" w:color="auto" w:fill="FFFFFF"/>
        </w:rPr>
        <w:t xml:space="preserve">või </w:t>
      </w:r>
      <w:r w:rsidRPr="004B1D60">
        <w:rPr>
          <w:rFonts w:eastAsia="Calibri"/>
          <w:color w:val="000000" w:themeColor="text1"/>
          <w:shd w:val="clear" w:color="auto" w:fill="FFFFFF"/>
        </w:rPr>
        <w:t>Euroopa Liidu liikmesriigi</w:t>
      </w:r>
      <w:r w:rsidR="00E7646A">
        <w:rPr>
          <w:rFonts w:eastAsia="Calibri"/>
          <w:color w:val="000000" w:themeColor="text1"/>
          <w:shd w:val="clear" w:color="auto" w:fill="FFFFFF"/>
        </w:rPr>
        <w:t>s</w:t>
      </w:r>
      <w:bookmarkEnd w:id="69"/>
      <w:r w:rsidR="00E7646A">
        <w:rPr>
          <w:rFonts w:eastAsia="Calibri"/>
          <w:color w:val="000000" w:themeColor="text1"/>
          <w:shd w:val="clear" w:color="auto" w:fill="FFFFFF"/>
        </w:rPr>
        <w:t>t</w:t>
      </w:r>
      <w:r w:rsidRPr="004B1D60">
        <w:rPr>
          <w:rFonts w:eastAsia="Calibri"/>
          <w:color w:val="000000" w:themeColor="text1"/>
          <w:shd w:val="clear" w:color="auto" w:fill="FFFFFF"/>
        </w:rPr>
        <w:t>.“;</w:t>
      </w:r>
    </w:p>
    <w:p w14:paraId="47B1E909" w14:textId="77777777" w:rsidR="008132F5" w:rsidRPr="004B1D60" w:rsidRDefault="008132F5" w:rsidP="002F26DA">
      <w:pPr>
        <w:jc w:val="both"/>
        <w:rPr>
          <w:color w:val="000000" w:themeColor="text1"/>
        </w:rPr>
      </w:pPr>
    </w:p>
    <w:p w14:paraId="5BFE2F63" w14:textId="077A636B" w:rsidR="00D965C0" w:rsidRPr="004B1D60" w:rsidRDefault="00D965C0" w:rsidP="002F26DA">
      <w:pPr>
        <w:jc w:val="both"/>
        <w:rPr>
          <w:color w:val="000000" w:themeColor="text1"/>
        </w:rPr>
      </w:pPr>
      <w:r w:rsidRPr="004B1D60">
        <w:rPr>
          <w:b/>
          <w:bCs/>
          <w:color w:val="000000" w:themeColor="text1"/>
        </w:rPr>
        <w:t>3)</w:t>
      </w:r>
      <w:r w:rsidRPr="004B1D60">
        <w:rPr>
          <w:color w:val="000000" w:themeColor="text1"/>
        </w:rPr>
        <w:t xml:space="preserve"> paragrahvi 33 lõiget 1 täiendatakse pärast sõnu „riikliku registri“ sõnadega „(edaspidi käesolevas paragrahvis </w:t>
      </w:r>
      <w:r w:rsidRPr="004B1D60">
        <w:rPr>
          <w:i/>
          <w:iCs/>
          <w:color w:val="000000" w:themeColor="text1"/>
        </w:rPr>
        <w:t>register</w:t>
      </w:r>
      <w:r w:rsidR="00A93351" w:rsidRPr="004B1D60">
        <w:rPr>
          <w:color w:val="000000" w:themeColor="text1"/>
        </w:rPr>
        <w:t>)</w:t>
      </w:r>
      <w:r w:rsidRPr="004B1D60">
        <w:rPr>
          <w:color w:val="000000" w:themeColor="text1"/>
        </w:rPr>
        <w:t>“;</w:t>
      </w:r>
    </w:p>
    <w:p w14:paraId="25584400" w14:textId="77777777" w:rsidR="00D965C0" w:rsidRPr="004B1D60" w:rsidRDefault="00D965C0" w:rsidP="002F26DA">
      <w:pPr>
        <w:jc w:val="both"/>
        <w:rPr>
          <w:color w:val="000000" w:themeColor="text1"/>
        </w:rPr>
      </w:pPr>
    </w:p>
    <w:p w14:paraId="29B9637A" w14:textId="52A0AC79" w:rsidR="00D965C0" w:rsidRDefault="00D965C0" w:rsidP="002F26DA">
      <w:pPr>
        <w:jc w:val="both"/>
        <w:rPr>
          <w:color w:val="000000" w:themeColor="text1"/>
        </w:rPr>
      </w:pPr>
      <w:r w:rsidRPr="004B1D60">
        <w:rPr>
          <w:b/>
          <w:bCs/>
        </w:rPr>
        <w:t>4)</w:t>
      </w:r>
      <w:r w:rsidRPr="004B1D60">
        <w:t xml:space="preserve"> paragrahvi 33 lõikes 2 </w:t>
      </w:r>
      <w:r w:rsidR="00AA454A">
        <w:t>asendatakse</w:t>
      </w:r>
      <w:r w:rsidRPr="004B1D60">
        <w:t xml:space="preserve"> sõnad „Sissesõidukeeldude riikliku</w:t>
      </w:r>
      <w:r w:rsidR="00AA454A">
        <w:t xml:space="preserve"> registri</w:t>
      </w:r>
      <w:r w:rsidRPr="004B1D60">
        <w:t>“</w:t>
      </w:r>
      <w:r w:rsidR="00AA454A">
        <w:t xml:space="preserve"> sõnadega „Registri pidamise“</w:t>
      </w:r>
      <w:r w:rsidRPr="004B1D60">
        <w:t>;</w:t>
      </w:r>
    </w:p>
    <w:p w14:paraId="5EF7C4FF" w14:textId="77777777" w:rsidR="00D965C0" w:rsidRPr="00D965C0" w:rsidRDefault="00D965C0" w:rsidP="002F26DA">
      <w:pPr>
        <w:jc w:val="both"/>
        <w:rPr>
          <w:color w:val="000000" w:themeColor="text1"/>
        </w:rPr>
      </w:pPr>
    </w:p>
    <w:p w14:paraId="57721596" w14:textId="3516BD35" w:rsidR="002F26DA" w:rsidRPr="00D965C0" w:rsidRDefault="00D965C0" w:rsidP="002F26DA">
      <w:pPr>
        <w:jc w:val="both"/>
      </w:pPr>
      <w:r>
        <w:rPr>
          <w:b/>
          <w:bCs/>
        </w:rPr>
        <w:t>5</w:t>
      </w:r>
      <w:r w:rsidR="002F26DA" w:rsidRPr="00D965C0">
        <w:rPr>
          <w:b/>
          <w:bCs/>
        </w:rPr>
        <w:t>)</w:t>
      </w:r>
      <w:r w:rsidR="002F26DA" w:rsidRPr="00D965C0">
        <w:t xml:space="preserve"> paragrahvi 33 lõige 3 muudetakse ja sõnastatakse järgmiselt:</w:t>
      </w:r>
    </w:p>
    <w:p w14:paraId="4EB310D5" w14:textId="77777777" w:rsidR="002F26DA" w:rsidRPr="00D965C0" w:rsidRDefault="002F26DA" w:rsidP="002F26DA">
      <w:pPr>
        <w:jc w:val="both"/>
      </w:pPr>
    </w:p>
    <w:p w14:paraId="46999717" w14:textId="2D5A0169" w:rsidR="002F26DA" w:rsidRPr="002F26DA" w:rsidRDefault="002F26DA" w:rsidP="002F26DA">
      <w:pPr>
        <w:jc w:val="both"/>
      </w:pPr>
      <w:r w:rsidRPr="00D965C0">
        <w:t xml:space="preserve">„(3) </w:t>
      </w:r>
      <w:r w:rsidR="00D965C0">
        <w:t>R</w:t>
      </w:r>
      <w:r w:rsidRPr="00D965C0">
        <w:t xml:space="preserve">egistri </w:t>
      </w:r>
      <w:r w:rsidR="005D2DD9" w:rsidRPr="00D965C0">
        <w:t xml:space="preserve">pidamise </w:t>
      </w:r>
      <w:r w:rsidRPr="00D965C0">
        <w:t xml:space="preserve">eesmärgi täitmiseks töödeldakse Euroopa Liidu õigusaktis, välislepingus, seaduses </w:t>
      </w:r>
      <w:ins w:id="70" w:author="Iivika Sale" w:date="2024-02-15T22:37:00Z">
        <w:r w:rsidR="00343F47">
          <w:t>ja</w:t>
        </w:r>
      </w:ins>
      <w:del w:id="71" w:author="Iivika Sale" w:date="2024-02-15T22:37:00Z">
        <w:r w:rsidR="008568E7" w:rsidRPr="00D965C0" w:rsidDel="00343F47">
          <w:delText>või</w:delText>
        </w:r>
      </w:del>
      <w:r w:rsidRPr="00D965C0">
        <w:t xml:space="preserve"> määruses sätestatud ülesan</w:t>
      </w:r>
      <w:r w:rsidR="008568E7" w:rsidRPr="00D965C0">
        <w:t>d</w:t>
      </w:r>
      <w:r w:rsidR="00C140CF" w:rsidRPr="00D965C0">
        <w:t>e</w:t>
      </w:r>
      <w:r w:rsidRPr="00D965C0">
        <w:t xml:space="preserve"> täitmise</w:t>
      </w:r>
      <w:r w:rsidR="00C140CF" w:rsidRPr="00D965C0">
        <w:t>l</w:t>
      </w:r>
      <w:r w:rsidRPr="002F26DA">
        <w:t xml:space="preserve"> sissesõidukeelu kohaldamise, kehtivusaja muutmise </w:t>
      </w:r>
      <w:r w:rsidR="008568E7">
        <w:t>või</w:t>
      </w:r>
      <w:r w:rsidRPr="002F26DA">
        <w:t xml:space="preserve"> peatamise </w:t>
      </w:r>
      <w:r w:rsidR="00D10B07">
        <w:t xml:space="preserve">menetluses kogutud </w:t>
      </w:r>
      <w:r w:rsidRPr="002F26DA">
        <w:t xml:space="preserve">ning </w:t>
      </w:r>
      <w:r w:rsidR="008568E7">
        <w:t>sellises</w:t>
      </w:r>
      <w:r w:rsidR="008568E7" w:rsidRPr="002F26DA">
        <w:t xml:space="preserve"> </w:t>
      </w:r>
      <w:r w:rsidRPr="002F26DA">
        <w:t>menetluse</w:t>
      </w:r>
      <w:r w:rsidR="00C140CF">
        <w:t>s</w:t>
      </w:r>
      <w:r w:rsidRPr="002F26DA">
        <w:t xml:space="preserve"> antud haldusakti ja sooritatud toimingu kohta järgmisi andmeid:</w:t>
      </w:r>
    </w:p>
    <w:p w14:paraId="0D4633C9" w14:textId="77777777" w:rsidR="002F26DA" w:rsidRPr="002F26DA" w:rsidRDefault="002F26DA" w:rsidP="002F26DA">
      <w:pPr>
        <w:jc w:val="both"/>
      </w:pPr>
      <w:r w:rsidRPr="002F26DA">
        <w:t>1) välismaalase üldandmed;</w:t>
      </w:r>
    </w:p>
    <w:p w14:paraId="593D651C" w14:textId="77777777" w:rsidR="002F26DA" w:rsidRPr="002F26DA" w:rsidRDefault="002F26DA" w:rsidP="002F26DA">
      <w:pPr>
        <w:jc w:val="both"/>
      </w:pPr>
      <w:r w:rsidRPr="002F26DA">
        <w:t>2) välismaalase sünniaeg ja -koht ning isikut tõendava dokumendi andmed;</w:t>
      </w:r>
    </w:p>
    <w:p w14:paraId="235CBAC4" w14:textId="77777777" w:rsidR="002F26DA" w:rsidRPr="002F26DA" w:rsidRDefault="002F26DA" w:rsidP="002F26DA">
      <w:pPr>
        <w:jc w:val="both"/>
      </w:pPr>
      <w:r w:rsidRPr="002F26DA">
        <w:t>3) välismaalase eriline ja objektiivne muutumatu füüsiline tundemärk;</w:t>
      </w:r>
    </w:p>
    <w:p w14:paraId="3775B1A4" w14:textId="1B03D640" w:rsidR="002F26DA" w:rsidRPr="002F26DA" w:rsidRDefault="002F26DA" w:rsidP="002F26DA">
      <w:pPr>
        <w:jc w:val="both"/>
      </w:pPr>
      <w:r w:rsidRPr="002F26DA">
        <w:lastRenderedPageBreak/>
        <w:t>4)</w:t>
      </w:r>
      <w:r w:rsidR="00C140CF">
        <w:t xml:space="preserve"> </w:t>
      </w:r>
      <w:r w:rsidRPr="002F26DA">
        <w:t>teave, kas välismaalane on relvastatud, on vägivaldne, hoiab õigusemõistmisest kõrvale või on põgenenud, on suitsiidne, kujutab endast ohtu rahvatervisele või on seotud tegevusega, millele on osutatud Euroopa Parlamendi ja nõukogu direktiivi (EL) 2017/541 terrorismivastase võitluse kohta, millega asendatakse nõukogu raamotsus 2002/475/JSK ning muudetakse nõukogu otsust 2005/671/JSK (ELT L 88, 31.03.2017, lk 6–21), artiklites 3–14;</w:t>
      </w:r>
    </w:p>
    <w:p w14:paraId="392CC283" w14:textId="463AE9BB" w:rsidR="002F26DA" w:rsidRPr="002F26DA" w:rsidRDefault="002F26DA" w:rsidP="002F26DA">
      <w:pPr>
        <w:jc w:val="both"/>
      </w:pPr>
      <w:r w:rsidRPr="002F26DA">
        <w:t xml:space="preserve">5) </w:t>
      </w:r>
      <w:r w:rsidR="00C140CF" w:rsidRPr="002F26DA">
        <w:t xml:space="preserve">andmed </w:t>
      </w:r>
      <w:r w:rsidR="004F2079" w:rsidRPr="002F26DA">
        <w:t xml:space="preserve">sissesõidukeeldu käsitleva </w:t>
      </w:r>
      <w:r w:rsidR="00C140CF" w:rsidRPr="002F26DA">
        <w:t xml:space="preserve">hoiatusteate </w:t>
      </w:r>
      <w:r w:rsidR="00C140CF">
        <w:t xml:space="preserve">kohta, mis </w:t>
      </w:r>
      <w:r w:rsidR="00800BB4">
        <w:t>kantakse</w:t>
      </w:r>
      <w:r w:rsidR="00C140CF">
        <w:t xml:space="preserve"> </w:t>
      </w:r>
      <w:r w:rsidRPr="002F26DA">
        <w:t>Schengeni infosüsteemi;</w:t>
      </w:r>
    </w:p>
    <w:p w14:paraId="052EDE94" w14:textId="72571A78" w:rsidR="002F26DA" w:rsidRPr="002F26DA" w:rsidRDefault="002F26DA" w:rsidP="002F26DA">
      <w:pPr>
        <w:jc w:val="both"/>
      </w:pPr>
      <w:r w:rsidRPr="002F26DA">
        <w:t>6)</w:t>
      </w:r>
      <w:r w:rsidR="00C140CF">
        <w:t xml:space="preserve"> </w:t>
      </w:r>
      <w:r w:rsidRPr="002F26DA">
        <w:t xml:space="preserve">teave, kas välismaalane on Euroopa Liidu kodaniku perekonnaliige või muu isik, kellel on vaba liikumise õigus, nagu on </w:t>
      </w:r>
      <w:r w:rsidRPr="004F2079">
        <w:t>osutatud</w:t>
      </w:r>
      <w:r w:rsidRPr="002F26DA">
        <w:t xml:space="preserve"> Euroopa Parlamendi ja nõukogu määruse (EL)</w:t>
      </w:r>
      <w:r w:rsidR="00C140CF">
        <w:t> </w:t>
      </w:r>
      <w:r w:rsidRPr="002F26DA">
        <w:t>2018/1861</w:t>
      </w:r>
      <w:r w:rsidR="00995737">
        <w:t xml:space="preserve">, </w:t>
      </w:r>
      <w:r w:rsidR="00995737" w:rsidRPr="00995737">
        <w:t>milles käsitletakse Schengeni infosüsteemi (SIS) loomist, toimimist ja kasutamist piirikontrolli valdkonnas ning millega muudetakse Schengeni lepingu rakendamise konventsiooni ja määrust (EÜ) nr 1987/2006 ning tunnistatakse kehtetuks määrus (EÜ)</w:t>
      </w:r>
      <w:r w:rsidR="004F2079">
        <w:t> </w:t>
      </w:r>
      <w:r w:rsidR="00995737" w:rsidRPr="00995737">
        <w:t>nr</w:t>
      </w:r>
      <w:r w:rsidR="004F2079">
        <w:t> </w:t>
      </w:r>
      <w:r w:rsidR="00995737" w:rsidRPr="00995737">
        <w:t>1987/2006</w:t>
      </w:r>
      <w:r w:rsidR="00DA78B0">
        <w:t xml:space="preserve"> (</w:t>
      </w:r>
      <w:r w:rsidR="00DA78B0" w:rsidRPr="00DA78B0">
        <w:t xml:space="preserve">ELT L 312, </w:t>
      </w:r>
      <w:r w:rsidR="00DA78B0">
        <w:t>0</w:t>
      </w:r>
      <w:r w:rsidR="00DA78B0" w:rsidRPr="00DA78B0">
        <w:t>7.12.2018, lk 14</w:t>
      </w:r>
      <w:r w:rsidR="00DA78B0">
        <w:t>–</w:t>
      </w:r>
      <w:r w:rsidR="00DA78B0" w:rsidRPr="00DA78B0">
        <w:t>55</w:t>
      </w:r>
      <w:r w:rsidR="00DA78B0">
        <w:t>)</w:t>
      </w:r>
      <w:r w:rsidR="00995737">
        <w:t>,</w:t>
      </w:r>
      <w:r w:rsidRPr="002F26DA">
        <w:t xml:space="preserve"> artiklis 26;</w:t>
      </w:r>
    </w:p>
    <w:p w14:paraId="721D9613" w14:textId="18520135" w:rsidR="002F26DA" w:rsidRPr="002F26DA" w:rsidRDefault="002F26DA" w:rsidP="002F26DA">
      <w:pPr>
        <w:jc w:val="both"/>
      </w:pPr>
      <w:r w:rsidRPr="002F26DA">
        <w:t xml:space="preserve">7) teave, kas riiki sisenemise ja riigis viibimise keelu otsus põhineb Euroopa Parlamendi ja nõukogu määruse (EL) 2018/1861 </w:t>
      </w:r>
      <w:r w:rsidR="004F2079" w:rsidRPr="002F26DA">
        <w:t>artikli</w:t>
      </w:r>
      <w:r w:rsidR="004F2079">
        <w:t xml:space="preserve"> </w:t>
      </w:r>
      <w:r w:rsidR="004F2079" w:rsidRPr="002F26DA">
        <w:t>24 lõike</w:t>
      </w:r>
      <w:r w:rsidR="004F2079">
        <w:t xml:space="preserve"> </w:t>
      </w:r>
      <w:r w:rsidR="004F2079" w:rsidRPr="002F26DA">
        <w:t>1 punktis</w:t>
      </w:r>
      <w:r w:rsidR="004F2079">
        <w:t xml:space="preserve"> </w:t>
      </w:r>
      <w:r w:rsidR="004F2079" w:rsidRPr="002F26DA">
        <w:t>b osutatud sissesõidukeelul</w:t>
      </w:r>
      <w:r w:rsidR="004F2079">
        <w:t xml:space="preserve"> või</w:t>
      </w:r>
      <w:r w:rsidRPr="002F26DA">
        <w:t xml:space="preserve"> lõike</w:t>
      </w:r>
      <w:r w:rsidR="004F2079">
        <w:t xml:space="preserve"> </w:t>
      </w:r>
      <w:r w:rsidRPr="002F26DA">
        <w:t>2 punktis</w:t>
      </w:r>
      <w:r w:rsidR="004F2079">
        <w:t xml:space="preserve"> </w:t>
      </w:r>
      <w:r w:rsidRPr="002F26DA">
        <w:t>a osutatud varasemal süüdimõistmisel, punktis</w:t>
      </w:r>
      <w:r w:rsidR="004F2079">
        <w:t xml:space="preserve"> </w:t>
      </w:r>
      <w:r w:rsidRPr="002F26DA">
        <w:t>b osutatud tõsisel julgeolekuohul</w:t>
      </w:r>
      <w:r w:rsidR="004F2079">
        <w:t xml:space="preserve"> või</w:t>
      </w:r>
      <w:r w:rsidRPr="002F26DA">
        <w:t xml:space="preserve"> punktis</w:t>
      </w:r>
      <w:r w:rsidR="004F2079">
        <w:t xml:space="preserve"> </w:t>
      </w:r>
      <w:r w:rsidRPr="002F26DA">
        <w:t>c osutatud riiki sisenemist ja seal viibimist käsitleva Euroopa Liidu või riikliku õiguse täitmisest kõrvalehoidmisel või artiklis</w:t>
      </w:r>
      <w:r w:rsidR="004F2079">
        <w:t xml:space="preserve"> </w:t>
      </w:r>
      <w:r w:rsidRPr="002F26DA">
        <w:t>25 osutatud piiraval meetmel;</w:t>
      </w:r>
    </w:p>
    <w:p w14:paraId="74134D96" w14:textId="1D051404" w:rsidR="002F26DA" w:rsidRPr="002F26DA" w:rsidRDefault="002F26DA" w:rsidP="002F26DA">
      <w:pPr>
        <w:jc w:val="both"/>
      </w:pPr>
      <w:r w:rsidRPr="002F26DA">
        <w:t>8)</w:t>
      </w:r>
      <w:r w:rsidR="00ED3353">
        <w:t xml:space="preserve"> </w:t>
      </w:r>
      <w:r w:rsidRPr="002F26DA">
        <w:t>välismaalase süüteo andmed;</w:t>
      </w:r>
    </w:p>
    <w:p w14:paraId="239468E8" w14:textId="11D5A84D" w:rsidR="002F26DA" w:rsidRPr="002F26DA" w:rsidRDefault="002F26DA" w:rsidP="002F26DA">
      <w:pPr>
        <w:jc w:val="both"/>
      </w:pPr>
      <w:r w:rsidRPr="002F26DA">
        <w:t>9)</w:t>
      </w:r>
      <w:r w:rsidR="00ED3353">
        <w:t xml:space="preserve"> </w:t>
      </w:r>
      <w:r w:rsidRPr="002F26DA">
        <w:t>välismaalase foto ja näokujutis;</w:t>
      </w:r>
    </w:p>
    <w:p w14:paraId="0F895809" w14:textId="4CA64932" w:rsidR="002F26DA" w:rsidRPr="002F26DA" w:rsidRDefault="002F26DA" w:rsidP="002F26DA">
      <w:pPr>
        <w:jc w:val="both"/>
      </w:pPr>
      <w:r w:rsidRPr="002F26DA">
        <w:t>10)</w:t>
      </w:r>
      <w:r w:rsidR="00ED3353">
        <w:t xml:space="preserve"> </w:t>
      </w:r>
      <w:r w:rsidRPr="002F26DA">
        <w:t>välismaalase daktüloskoopilised andmed;</w:t>
      </w:r>
    </w:p>
    <w:p w14:paraId="23031D40" w14:textId="77777777" w:rsidR="002F26DA" w:rsidRPr="002F26DA" w:rsidRDefault="002F26DA" w:rsidP="002F26DA">
      <w:pPr>
        <w:jc w:val="both"/>
      </w:pPr>
      <w:r w:rsidRPr="002F26DA">
        <w:t>11) sissesõidukeelu kohaldamise ja rakendamise andmed;</w:t>
      </w:r>
    </w:p>
    <w:p w14:paraId="4985DAC5" w14:textId="5F34A9B3" w:rsidR="002F26DA" w:rsidRPr="002F26DA" w:rsidRDefault="002F26DA" w:rsidP="002F26DA">
      <w:pPr>
        <w:jc w:val="both"/>
      </w:pPr>
      <w:r w:rsidRPr="002F26DA">
        <w:t xml:space="preserve">12) menetlustoimingu ja otsuse </w:t>
      </w:r>
      <w:r w:rsidR="00021089" w:rsidRPr="002F26DA">
        <w:t xml:space="preserve">andmed </w:t>
      </w:r>
      <w:r w:rsidRPr="002F26DA">
        <w:t xml:space="preserve">ning </w:t>
      </w:r>
      <w:r w:rsidR="00021089">
        <w:t>otsuse</w:t>
      </w:r>
      <w:r w:rsidR="00021089" w:rsidRPr="002F26DA">
        <w:t xml:space="preserve"> </w:t>
      </w:r>
      <w:r w:rsidRPr="002F26DA">
        <w:t>vaidlustamise andmed.“;</w:t>
      </w:r>
    </w:p>
    <w:p w14:paraId="2F268C16" w14:textId="77777777" w:rsidR="002F26DA" w:rsidRPr="002F26DA" w:rsidRDefault="002F26DA" w:rsidP="002F26DA">
      <w:pPr>
        <w:jc w:val="both"/>
      </w:pPr>
    </w:p>
    <w:p w14:paraId="74D8FDA2" w14:textId="586DD111" w:rsidR="002F26DA" w:rsidRPr="002F26DA" w:rsidRDefault="00D965C0" w:rsidP="002F26DA">
      <w:pPr>
        <w:jc w:val="both"/>
      </w:pPr>
      <w:r>
        <w:rPr>
          <w:b/>
          <w:bCs/>
        </w:rPr>
        <w:t>6</w:t>
      </w:r>
      <w:r w:rsidR="002F26DA" w:rsidRPr="002F26DA">
        <w:rPr>
          <w:b/>
          <w:bCs/>
        </w:rPr>
        <w:t>)</w:t>
      </w:r>
      <w:r w:rsidR="002F26DA" w:rsidRPr="002F26DA">
        <w:t xml:space="preserve"> paragrahvi 33 lõige 8 muudetakse ja sõnastatakse järgmiselt:</w:t>
      </w:r>
    </w:p>
    <w:p w14:paraId="4387214B" w14:textId="77777777" w:rsidR="002F26DA" w:rsidRPr="002F26DA" w:rsidRDefault="002F26DA" w:rsidP="002F26DA">
      <w:pPr>
        <w:jc w:val="both"/>
      </w:pPr>
    </w:p>
    <w:p w14:paraId="32151463" w14:textId="64FF0C57" w:rsidR="002F26DA" w:rsidRPr="002F26DA" w:rsidRDefault="002F26DA" w:rsidP="002F26DA">
      <w:pPr>
        <w:jc w:val="both"/>
      </w:pPr>
      <w:r w:rsidRPr="002F26DA">
        <w:t xml:space="preserve">„(8) </w:t>
      </w:r>
      <w:r w:rsidR="00FF51E1">
        <w:t>R</w:t>
      </w:r>
      <w:r w:rsidRPr="002F26DA">
        <w:t>egistri andmete täpne koosseis määratakse registri põhimääruses.“;</w:t>
      </w:r>
    </w:p>
    <w:p w14:paraId="6DBBE125" w14:textId="77777777" w:rsidR="002F26DA" w:rsidRPr="002F26DA" w:rsidRDefault="002F26DA" w:rsidP="002F26DA">
      <w:pPr>
        <w:jc w:val="both"/>
      </w:pPr>
    </w:p>
    <w:p w14:paraId="5BB937B5" w14:textId="07FA52F2" w:rsidR="002F26DA" w:rsidRPr="002F26DA" w:rsidRDefault="00D965C0" w:rsidP="002F26DA">
      <w:pPr>
        <w:jc w:val="both"/>
      </w:pPr>
      <w:r>
        <w:rPr>
          <w:b/>
          <w:bCs/>
        </w:rPr>
        <w:t>7</w:t>
      </w:r>
      <w:r w:rsidR="002F26DA" w:rsidRPr="002F26DA">
        <w:rPr>
          <w:b/>
          <w:bCs/>
        </w:rPr>
        <w:t>)</w:t>
      </w:r>
      <w:r w:rsidR="002F26DA" w:rsidRPr="002F26DA">
        <w:t xml:space="preserve"> paragrahvi </w:t>
      </w:r>
      <w:bookmarkStart w:id="72" w:name="_Hlk154653615"/>
      <w:r w:rsidR="002F26DA" w:rsidRPr="002F26DA">
        <w:t>33 täiendatakse lõi</w:t>
      </w:r>
      <w:r w:rsidR="00512034">
        <w:t>gete</w:t>
      </w:r>
      <w:r w:rsidR="002F26DA" w:rsidRPr="002F26DA">
        <w:t>ga 8</w:t>
      </w:r>
      <w:r w:rsidR="002F26DA" w:rsidRPr="002F26DA">
        <w:rPr>
          <w:vertAlign w:val="superscript"/>
        </w:rPr>
        <w:t>1</w:t>
      </w:r>
      <w:r w:rsidR="002F26DA" w:rsidRPr="002F26DA">
        <w:t xml:space="preserve"> </w:t>
      </w:r>
      <w:r w:rsidR="00512034">
        <w:t>ja 8</w:t>
      </w:r>
      <w:r w:rsidR="00512034" w:rsidRPr="003E6EC7">
        <w:rPr>
          <w:vertAlign w:val="superscript"/>
        </w:rPr>
        <w:t>2</w:t>
      </w:r>
      <w:r w:rsidR="00512034">
        <w:t xml:space="preserve"> </w:t>
      </w:r>
      <w:bookmarkEnd w:id="72"/>
      <w:r w:rsidR="002F26DA" w:rsidRPr="002F26DA">
        <w:t>järgmises sõnastuses:</w:t>
      </w:r>
    </w:p>
    <w:p w14:paraId="6B9B10EA" w14:textId="77777777" w:rsidR="002F26DA" w:rsidRPr="002F26DA" w:rsidRDefault="002F26DA" w:rsidP="002F26DA">
      <w:pPr>
        <w:jc w:val="both"/>
      </w:pPr>
    </w:p>
    <w:p w14:paraId="553C809B" w14:textId="27895F11" w:rsidR="003E6EC7" w:rsidRPr="003E6EC7" w:rsidRDefault="002F26DA" w:rsidP="003E6EC7">
      <w:pPr>
        <w:jc w:val="both"/>
      </w:pPr>
      <w:r w:rsidRPr="002F26DA">
        <w:t>„(8</w:t>
      </w:r>
      <w:r w:rsidRPr="002F26DA">
        <w:rPr>
          <w:vertAlign w:val="superscript"/>
        </w:rPr>
        <w:t>1</w:t>
      </w:r>
      <w:r w:rsidRPr="002F26DA">
        <w:t xml:space="preserve">) </w:t>
      </w:r>
      <w:r w:rsidR="00FF51E1">
        <w:t>R</w:t>
      </w:r>
      <w:r w:rsidR="003E6EC7" w:rsidRPr="003E6EC7">
        <w:t>egistri andmeid säilitatakse järgmiselt:</w:t>
      </w:r>
    </w:p>
    <w:p w14:paraId="0D1E9D5E" w14:textId="77777777" w:rsidR="003E6EC7" w:rsidRPr="003E6EC7" w:rsidRDefault="003E6EC7" w:rsidP="003E6EC7">
      <w:pPr>
        <w:jc w:val="both"/>
      </w:pPr>
      <w:r w:rsidRPr="003E6EC7">
        <w:t>1) alalise sissesõidukeelu andmed – alaliselt;</w:t>
      </w:r>
    </w:p>
    <w:p w14:paraId="6A87D791" w14:textId="77777777" w:rsidR="003E6EC7" w:rsidRPr="003E6EC7" w:rsidRDefault="003E6EC7" w:rsidP="003E6EC7">
      <w:pPr>
        <w:jc w:val="both"/>
      </w:pPr>
      <w:r w:rsidRPr="003E6EC7">
        <w:t>2) tähtajalise sissesõidukeelu andmed – aktiivselt kuni kümme aastat pärast tähtajalise sissesõidukeelu lõppemist ja arhiiviosas kuni 40 aastat.</w:t>
      </w:r>
    </w:p>
    <w:p w14:paraId="4475713A" w14:textId="77777777" w:rsidR="00D965C0" w:rsidRDefault="00D965C0" w:rsidP="003E6EC7">
      <w:pPr>
        <w:jc w:val="both"/>
      </w:pPr>
    </w:p>
    <w:p w14:paraId="7865CD42" w14:textId="5C10D382" w:rsidR="003E6EC7" w:rsidRPr="003E6EC7" w:rsidRDefault="003E6EC7" w:rsidP="003E6EC7">
      <w:pPr>
        <w:jc w:val="both"/>
      </w:pPr>
      <w:r w:rsidRPr="003E6EC7">
        <w:t>(8</w:t>
      </w:r>
      <w:r w:rsidRPr="00D965C0">
        <w:rPr>
          <w:vertAlign w:val="superscript"/>
        </w:rPr>
        <w:t>2</w:t>
      </w:r>
      <w:r w:rsidRPr="003E6EC7">
        <w:t>) Tähtajalise sissesõidukeelu andmetele võib kehtestada lühema säilitustähtaja registri põhimääruses.“;</w:t>
      </w:r>
    </w:p>
    <w:p w14:paraId="36E4CC02" w14:textId="73CE64A9" w:rsidR="002F26DA" w:rsidRPr="002F26DA" w:rsidRDefault="002F26DA" w:rsidP="003E6EC7">
      <w:pPr>
        <w:jc w:val="both"/>
      </w:pPr>
    </w:p>
    <w:p w14:paraId="02732AE4" w14:textId="294CB242" w:rsidR="002F26DA" w:rsidRPr="003E6EC7" w:rsidRDefault="00D965C0" w:rsidP="002F26DA">
      <w:pPr>
        <w:jc w:val="both"/>
        <w:rPr>
          <w:b/>
          <w:bCs/>
        </w:rPr>
      </w:pPr>
      <w:r>
        <w:rPr>
          <w:b/>
          <w:bCs/>
        </w:rPr>
        <w:t>8</w:t>
      </w:r>
      <w:r w:rsidR="003E6EC7" w:rsidRPr="003E6EC7">
        <w:rPr>
          <w:b/>
          <w:bCs/>
        </w:rPr>
        <w:t xml:space="preserve">) </w:t>
      </w:r>
      <w:r w:rsidR="003E6EC7" w:rsidRPr="003E6EC7">
        <w:t>paragrahvi 33</w:t>
      </w:r>
      <w:r w:rsidR="003E6EC7" w:rsidRPr="003E6EC7">
        <w:rPr>
          <w:vertAlign w:val="superscript"/>
        </w:rPr>
        <w:t>1</w:t>
      </w:r>
      <w:r w:rsidR="003E6EC7" w:rsidRPr="003E6EC7">
        <w:t xml:space="preserve"> lõikes</w:t>
      </w:r>
      <w:r w:rsidR="003E6EC7">
        <w:t>t</w:t>
      </w:r>
      <w:r w:rsidR="003E6EC7" w:rsidRPr="003E6EC7">
        <w:t xml:space="preserve"> 2</w:t>
      </w:r>
      <w:r w:rsidR="003E6EC7">
        <w:t xml:space="preserve"> jäetakse välja tekstiosa „</w:t>
      </w:r>
      <w:r w:rsidR="003E6EC7" w:rsidRPr="003E6EC7">
        <w:t>, milles käsitletakse Schengeni infosüsteemi (SIS) loomist, toimimist ja kasutamist piirikontrolli valdkonnas ning millega muudetakse Schengeni lepingu rakendamise konventsiooni ja määrust (EÜ) nr 1987/2006 ning tunnistatakse kehtetuks määrus (EÜ) nr 1987/2006 (ELT L 312, 07.12.2018, lk 14–55)</w:t>
      </w:r>
      <w:r w:rsidR="003E6EC7">
        <w:t>“;</w:t>
      </w:r>
    </w:p>
    <w:p w14:paraId="5FC6CA3F" w14:textId="77777777" w:rsidR="003E6EC7" w:rsidRDefault="003E6EC7" w:rsidP="002F26DA">
      <w:pPr>
        <w:jc w:val="both"/>
      </w:pPr>
    </w:p>
    <w:p w14:paraId="454B1C06" w14:textId="059F821D" w:rsidR="003E6EC7" w:rsidRDefault="00D965C0" w:rsidP="002F26DA">
      <w:pPr>
        <w:jc w:val="both"/>
      </w:pPr>
      <w:bookmarkStart w:id="73" w:name="_Hlk154588961"/>
      <w:r>
        <w:rPr>
          <w:b/>
          <w:bCs/>
        </w:rPr>
        <w:t>9</w:t>
      </w:r>
      <w:r w:rsidR="003E6EC7" w:rsidRPr="001672EE">
        <w:rPr>
          <w:b/>
          <w:bCs/>
        </w:rPr>
        <w:t>)</w:t>
      </w:r>
      <w:r w:rsidR="003E6EC7">
        <w:t xml:space="preserve"> paragrahvi 33</w:t>
      </w:r>
      <w:r w:rsidR="003E6EC7" w:rsidRPr="001672EE">
        <w:rPr>
          <w:vertAlign w:val="superscript"/>
        </w:rPr>
        <w:t>14</w:t>
      </w:r>
      <w:r w:rsidR="003E6EC7">
        <w:t xml:space="preserve"> lõiget </w:t>
      </w:r>
      <w:r w:rsidR="001672EE">
        <w:t xml:space="preserve">1 täiendatakse pärast sõna „andmekogu“ sõnadega „(edaspidi käesolevas paragrahvis </w:t>
      </w:r>
      <w:r w:rsidR="001672EE" w:rsidRPr="001672EE">
        <w:rPr>
          <w:i/>
          <w:iCs/>
        </w:rPr>
        <w:t>andmekogu</w:t>
      </w:r>
      <w:r w:rsidR="00C45A5E">
        <w:t>)</w:t>
      </w:r>
      <w:r w:rsidR="001672EE">
        <w:t>“;</w:t>
      </w:r>
      <w:bookmarkEnd w:id="73"/>
    </w:p>
    <w:p w14:paraId="298560E8" w14:textId="77777777" w:rsidR="003E6EC7" w:rsidRPr="002F26DA" w:rsidRDefault="003E6EC7" w:rsidP="002F26DA">
      <w:pPr>
        <w:jc w:val="both"/>
      </w:pPr>
    </w:p>
    <w:p w14:paraId="17412F38" w14:textId="1AFE0D60" w:rsidR="002F26DA" w:rsidRPr="002F26DA" w:rsidRDefault="00D965C0" w:rsidP="002F26DA">
      <w:pPr>
        <w:jc w:val="both"/>
      </w:pPr>
      <w:r>
        <w:rPr>
          <w:b/>
          <w:bCs/>
        </w:rPr>
        <w:t>10</w:t>
      </w:r>
      <w:r w:rsidR="002F26DA" w:rsidRPr="002F26DA">
        <w:rPr>
          <w:b/>
          <w:bCs/>
        </w:rPr>
        <w:t>)</w:t>
      </w:r>
      <w:r w:rsidR="002F26DA" w:rsidRPr="002F26DA">
        <w:t xml:space="preserve"> paragrahvi 33</w:t>
      </w:r>
      <w:r w:rsidR="002F26DA" w:rsidRPr="002F26DA">
        <w:rPr>
          <w:vertAlign w:val="superscript"/>
        </w:rPr>
        <w:t>14</w:t>
      </w:r>
      <w:r w:rsidR="002F26DA" w:rsidRPr="002F26DA">
        <w:t xml:space="preserve"> lõige 3 muudetakse ja sõnastatakse järgmiselt:</w:t>
      </w:r>
    </w:p>
    <w:p w14:paraId="3ABD2846" w14:textId="77777777" w:rsidR="002F26DA" w:rsidRPr="002F26DA" w:rsidRDefault="002F26DA" w:rsidP="002F26DA">
      <w:pPr>
        <w:jc w:val="both"/>
      </w:pPr>
    </w:p>
    <w:p w14:paraId="05BEE75D" w14:textId="03D57C4C" w:rsidR="002F26DA" w:rsidRPr="002F26DA" w:rsidRDefault="002F26DA" w:rsidP="002F26DA">
      <w:pPr>
        <w:jc w:val="both"/>
      </w:pPr>
      <w:r w:rsidRPr="002F26DA">
        <w:t xml:space="preserve">„(3) Andmekogu pidamise eesmärgi täitmiseks töödeldakse Euroopa Liidu õigusaktis, välislepingus, seaduses </w:t>
      </w:r>
      <w:ins w:id="74" w:author="Iivika Sale" w:date="2024-02-15T22:37:00Z">
        <w:r w:rsidR="00343F47">
          <w:t>ja</w:t>
        </w:r>
      </w:ins>
      <w:del w:id="75" w:author="Iivika Sale" w:date="2024-02-15T22:37:00Z">
        <w:r w:rsidR="0072281D" w:rsidDel="00343F47">
          <w:delText>või</w:delText>
        </w:r>
      </w:del>
      <w:r w:rsidRPr="002F26DA">
        <w:t xml:space="preserve"> määruses sätestatud ülesan</w:t>
      </w:r>
      <w:r w:rsidR="0072281D">
        <w:t>d</w:t>
      </w:r>
      <w:r w:rsidRPr="002F26DA">
        <w:t>e täitmise</w:t>
      </w:r>
      <w:r w:rsidR="00A01677">
        <w:t>l</w:t>
      </w:r>
      <w:r w:rsidRPr="002F26DA">
        <w:t xml:space="preserve"> Eestis seadusliku aluseta viibiva </w:t>
      </w:r>
      <w:r w:rsidR="0072281D">
        <w:t>või</w:t>
      </w:r>
      <w:r w:rsidRPr="002F26DA">
        <w:t xml:space="preserve"> viibinud välismaalase Eestis viibimise </w:t>
      </w:r>
      <w:r w:rsidR="0072281D">
        <w:t>või</w:t>
      </w:r>
      <w:r w:rsidRPr="002F26DA">
        <w:t xml:space="preserve"> Eestist lahkumise kohustuse täitmisega seotud menetluse</w:t>
      </w:r>
      <w:r w:rsidR="00A01677">
        <w:t>s</w:t>
      </w:r>
      <w:r w:rsidR="00A55458">
        <w:t xml:space="preserve"> kogutud ja sellises menetluses</w:t>
      </w:r>
      <w:r w:rsidRPr="002F26DA">
        <w:t xml:space="preserve"> antud haldusakti ja sooritatud toimingu koh</w:t>
      </w:r>
      <w:r w:rsidR="00A01677">
        <w:t>t</w:t>
      </w:r>
      <w:r w:rsidRPr="002F26DA">
        <w:t>a järgmisi andmeid:</w:t>
      </w:r>
    </w:p>
    <w:p w14:paraId="07BE9DC6" w14:textId="77777777" w:rsidR="002F26DA" w:rsidRPr="002F26DA" w:rsidRDefault="002F26DA" w:rsidP="002F26DA">
      <w:pPr>
        <w:jc w:val="both"/>
      </w:pPr>
      <w:r w:rsidRPr="002F26DA">
        <w:lastRenderedPageBreak/>
        <w:t>1) välismaalase üldandmed;</w:t>
      </w:r>
    </w:p>
    <w:p w14:paraId="36B7773E" w14:textId="77777777" w:rsidR="002F26DA" w:rsidRPr="002F26DA" w:rsidRDefault="002F26DA" w:rsidP="002F26DA">
      <w:pPr>
        <w:jc w:val="both"/>
      </w:pPr>
      <w:r w:rsidRPr="002F26DA">
        <w:t>2) välismaalase isanimi, sünniaeg ja -koht, rahvus ning usulise kuuluvuse andmed;</w:t>
      </w:r>
    </w:p>
    <w:p w14:paraId="376655D9" w14:textId="77777777" w:rsidR="002F26DA" w:rsidRPr="002F26DA" w:rsidRDefault="002F26DA" w:rsidP="002F26DA">
      <w:pPr>
        <w:jc w:val="both"/>
      </w:pPr>
      <w:r w:rsidRPr="002F26DA">
        <w:t>3) välismaalase isikut tõendava dokumendi andmed;</w:t>
      </w:r>
    </w:p>
    <w:p w14:paraId="6BF834E1" w14:textId="77777777" w:rsidR="002F26DA" w:rsidRPr="002F26DA" w:rsidRDefault="002F26DA" w:rsidP="002F26DA">
      <w:pPr>
        <w:jc w:val="both"/>
      </w:pPr>
      <w:r w:rsidRPr="002F26DA">
        <w:t xml:space="preserve">4) välismaalase keeleoskuse ja </w:t>
      </w:r>
      <w:r w:rsidRPr="0072281D">
        <w:t>hariduse andmed</w:t>
      </w:r>
      <w:r w:rsidRPr="002F26DA">
        <w:t>;</w:t>
      </w:r>
    </w:p>
    <w:p w14:paraId="2C118DC8" w14:textId="77777777" w:rsidR="002F26DA" w:rsidRPr="002F26DA" w:rsidRDefault="002F26DA" w:rsidP="002F26DA">
      <w:pPr>
        <w:jc w:val="both"/>
      </w:pPr>
      <w:r w:rsidRPr="002F26DA">
        <w:t>5) välismaalase perekonnaseisuandmed;</w:t>
      </w:r>
    </w:p>
    <w:p w14:paraId="3878F6D1" w14:textId="1F2206CD" w:rsidR="002F26DA" w:rsidRPr="002F26DA" w:rsidRDefault="002F26DA" w:rsidP="002F26DA">
      <w:pPr>
        <w:jc w:val="both"/>
      </w:pPr>
      <w:r w:rsidRPr="002F26DA">
        <w:t>6) välismaalase päritolu</w:t>
      </w:r>
      <w:r w:rsidR="00A01677">
        <w:t>-</w:t>
      </w:r>
      <w:r w:rsidRPr="002F26DA">
        <w:t xml:space="preserve"> ja transiidiriigis viibimise ning nendest riikidest lahkumise andmed;</w:t>
      </w:r>
    </w:p>
    <w:p w14:paraId="13A17C81" w14:textId="77777777" w:rsidR="002F26DA" w:rsidRPr="002F26DA" w:rsidRDefault="002F26DA" w:rsidP="002F26DA">
      <w:pPr>
        <w:jc w:val="both"/>
      </w:pPr>
      <w:r w:rsidRPr="002F26DA">
        <w:t>7) välismaalase Eestisse saabumise andmed;</w:t>
      </w:r>
    </w:p>
    <w:p w14:paraId="35322CC4" w14:textId="77777777" w:rsidR="002F26DA" w:rsidRPr="002F26DA" w:rsidRDefault="002F26DA" w:rsidP="002F26DA">
      <w:pPr>
        <w:jc w:val="both"/>
      </w:pPr>
      <w:r w:rsidRPr="002F26DA">
        <w:t>8) välismaalase süüteo andmed;</w:t>
      </w:r>
    </w:p>
    <w:p w14:paraId="60EC351E" w14:textId="2545D3D2" w:rsidR="002F26DA" w:rsidRPr="002F26DA" w:rsidRDefault="002F26DA" w:rsidP="002F26DA">
      <w:pPr>
        <w:jc w:val="both"/>
      </w:pPr>
      <w:r w:rsidRPr="002F26DA">
        <w:t>9)</w:t>
      </w:r>
      <w:r w:rsidR="00A01677">
        <w:t xml:space="preserve"> </w:t>
      </w:r>
      <w:r w:rsidRPr="002F26DA">
        <w:t>välismaalase foto ja näokujutis;</w:t>
      </w:r>
    </w:p>
    <w:p w14:paraId="60BE9889" w14:textId="02DBD52B" w:rsidR="002F26DA" w:rsidRPr="002F26DA" w:rsidRDefault="002F26DA" w:rsidP="002F26DA">
      <w:pPr>
        <w:jc w:val="both"/>
      </w:pPr>
      <w:r w:rsidRPr="002F26DA">
        <w:t>10)</w:t>
      </w:r>
      <w:r w:rsidR="00A01677">
        <w:t xml:space="preserve"> </w:t>
      </w:r>
      <w:r w:rsidRPr="002F26DA">
        <w:t>välismaalase daktüloskoopilised andmed;</w:t>
      </w:r>
    </w:p>
    <w:p w14:paraId="0AEEBB68" w14:textId="0F53CBF5" w:rsidR="002F26DA" w:rsidRDefault="002F26DA" w:rsidP="002F26DA">
      <w:pPr>
        <w:jc w:val="both"/>
      </w:pPr>
      <w:r w:rsidRPr="002F26DA">
        <w:t>11) välismaalase erivajadus</w:t>
      </w:r>
      <w:r w:rsidR="0044323E">
        <w:t xml:space="preserve">e </w:t>
      </w:r>
      <w:r w:rsidRPr="002F26DA">
        <w:t>andmed;</w:t>
      </w:r>
    </w:p>
    <w:p w14:paraId="3912BC0A" w14:textId="3F27A3E0" w:rsidR="00800BB4" w:rsidRPr="002F26DA" w:rsidRDefault="00800BB4" w:rsidP="002F26DA">
      <w:pPr>
        <w:jc w:val="both"/>
      </w:pPr>
      <w:r>
        <w:t xml:space="preserve">12) </w:t>
      </w:r>
      <w:r w:rsidRPr="002F26DA">
        <w:t>välismaalase eriline ja objektiivne muutumatu füüsiline tundemärk;</w:t>
      </w:r>
    </w:p>
    <w:p w14:paraId="03982D06" w14:textId="0AF720CF" w:rsidR="002F26DA" w:rsidRPr="002F26DA" w:rsidRDefault="002F26DA" w:rsidP="002F26DA">
      <w:pPr>
        <w:jc w:val="both"/>
      </w:pPr>
      <w:r w:rsidRPr="002F26DA">
        <w:t>1</w:t>
      </w:r>
      <w:r w:rsidR="0044323E">
        <w:t>3</w:t>
      </w:r>
      <w:r w:rsidRPr="002F26DA">
        <w:t>) välismaalase isiku, sealhulgas tema vanuse tuvastamis</w:t>
      </w:r>
      <w:r w:rsidR="00A01677">
        <w:t xml:space="preserve">e </w:t>
      </w:r>
      <w:r w:rsidRPr="002F26DA">
        <w:t>viisi andmed;</w:t>
      </w:r>
    </w:p>
    <w:p w14:paraId="0003E10D" w14:textId="45B257DA" w:rsidR="002F26DA" w:rsidRPr="002F26DA" w:rsidRDefault="002F26DA" w:rsidP="002F26DA">
      <w:pPr>
        <w:jc w:val="both"/>
      </w:pPr>
      <w:r w:rsidRPr="002F26DA">
        <w:t>1</w:t>
      </w:r>
      <w:r w:rsidR="0044323E">
        <w:t>4</w:t>
      </w:r>
      <w:r w:rsidRPr="002F26DA">
        <w:t>) välismaalase seadusliku esindaja üldandmed;</w:t>
      </w:r>
    </w:p>
    <w:p w14:paraId="2FDD6719" w14:textId="65E117F1" w:rsidR="002F26DA" w:rsidRPr="002F26DA" w:rsidRDefault="002F26DA" w:rsidP="002F26DA">
      <w:pPr>
        <w:jc w:val="both"/>
      </w:pPr>
      <w:r w:rsidRPr="002F26DA">
        <w:t>1</w:t>
      </w:r>
      <w:r w:rsidR="0044323E">
        <w:t>5</w:t>
      </w:r>
      <w:r w:rsidRPr="002F26DA">
        <w:t>) välismaalase perekonnaliikme ja lähedase sugulase üldandmed, sünnikoht</w:t>
      </w:r>
      <w:r w:rsidR="00A01677">
        <w:t>,</w:t>
      </w:r>
      <w:r w:rsidRPr="002F26DA">
        <w:t xml:space="preserve"> perekonnaseisuandmed ja seos välismaalasega;</w:t>
      </w:r>
    </w:p>
    <w:p w14:paraId="5BC8E679" w14:textId="076058EA" w:rsidR="002F26DA" w:rsidRPr="002F26DA" w:rsidRDefault="002F26DA" w:rsidP="002F26DA">
      <w:pPr>
        <w:jc w:val="both"/>
      </w:pPr>
      <w:r w:rsidRPr="002F26DA">
        <w:t>1</w:t>
      </w:r>
      <w:r w:rsidR="0044323E">
        <w:t>6</w:t>
      </w:r>
      <w:r w:rsidRPr="002F26DA">
        <w:t xml:space="preserve">) välismaalase ajateenistuses, relvajõududes, kaadrisõjaväelasena </w:t>
      </w:r>
      <w:r w:rsidRPr="00047668">
        <w:t>või</w:t>
      </w:r>
      <w:r w:rsidRPr="002F26DA">
        <w:t xml:space="preserve"> luure- või julgeolekuteenistuses teenimise ja töötamise andmed, väljaspool Eestit sõjaväelises operatsioonis osalemise andmed ning riiklikus või mitteriiklikus relvastatud organisatsioonis või üksuses teenimise andmed;</w:t>
      </w:r>
    </w:p>
    <w:p w14:paraId="453EA70E" w14:textId="163FACC0" w:rsidR="002F26DA" w:rsidRPr="002F26DA" w:rsidRDefault="002F26DA" w:rsidP="002F26DA">
      <w:pPr>
        <w:jc w:val="both"/>
      </w:pPr>
      <w:r w:rsidRPr="002F26DA">
        <w:t>1</w:t>
      </w:r>
      <w:r w:rsidR="0044323E">
        <w:t>7</w:t>
      </w:r>
      <w:r w:rsidRPr="002F26DA">
        <w:t xml:space="preserve">) välismaalasele tehtud lahkumisettekirjutuse </w:t>
      </w:r>
      <w:r w:rsidR="00047668">
        <w:t>ning</w:t>
      </w:r>
      <w:r w:rsidRPr="002F26DA">
        <w:t xml:space="preserve"> sellega </w:t>
      </w:r>
      <w:r w:rsidRPr="00047668">
        <w:t>koos</w:t>
      </w:r>
      <w:r w:rsidRPr="002F26DA">
        <w:t xml:space="preserve"> kohaldatud sissesõidukeelu </w:t>
      </w:r>
      <w:r w:rsidR="00047668">
        <w:t>ja</w:t>
      </w:r>
      <w:r w:rsidR="00047668" w:rsidRPr="002F26DA">
        <w:t xml:space="preserve"> </w:t>
      </w:r>
      <w:r w:rsidRPr="002F26DA">
        <w:t>järelevalvemeetmete andmed;</w:t>
      </w:r>
    </w:p>
    <w:p w14:paraId="0F9BA63F" w14:textId="23D30DE1" w:rsidR="002F26DA" w:rsidRPr="002F26DA" w:rsidRDefault="002F26DA" w:rsidP="002F26DA">
      <w:pPr>
        <w:jc w:val="both"/>
      </w:pPr>
      <w:r w:rsidRPr="002F26DA">
        <w:t>1</w:t>
      </w:r>
      <w:r w:rsidR="0044323E">
        <w:t>8</w:t>
      </w:r>
      <w:r w:rsidRPr="002F26DA">
        <w:t xml:space="preserve">) välismaalasele tehtud seadustamisettekirjutuse ja sellega </w:t>
      </w:r>
      <w:r w:rsidRPr="00047668">
        <w:t>koos</w:t>
      </w:r>
      <w:r w:rsidRPr="002F26DA">
        <w:t xml:space="preserve"> kohaldatud järelevalvemeetmete andmed;</w:t>
      </w:r>
    </w:p>
    <w:p w14:paraId="6145706A" w14:textId="72C83931" w:rsidR="002F26DA" w:rsidRPr="002F26DA" w:rsidRDefault="002F26DA" w:rsidP="002F26DA">
      <w:pPr>
        <w:jc w:val="both"/>
      </w:pPr>
      <w:r w:rsidRPr="002F26DA">
        <w:t>1</w:t>
      </w:r>
      <w:r w:rsidR="0044323E">
        <w:t>9</w:t>
      </w:r>
      <w:r w:rsidRPr="002F26DA">
        <w:t>)</w:t>
      </w:r>
      <w:r w:rsidR="00A01677">
        <w:t xml:space="preserve"> </w:t>
      </w:r>
      <w:r w:rsidRPr="002F26DA">
        <w:t>välismaalasega sõlmitud Eestist lahkumise kokkuleppe andmed;</w:t>
      </w:r>
    </w:p>
    <w:p w14:paraId="3FF66ED2" w14:textId="0646FF72" w:rsidR="002F26DA" w:rsidRPr="002F26DA" w:rsidRDefault="0044323E" w:rsidP="002F26DA">
      <w:pPr>
        <w:jc w:val="both"/>
      </w:pPr>
      <w:r>
        <w:t>20</w:t>
      </w:r>
      <w:r w:rsidR="002F26DA" w:rsidRPr="002F26DA">
        <w:t>) välismaalase kinnipidamise ja kinnipidamisest vabastamise andmed;</w:t>
      </w:r>
    </w:p>
    <w:p w14:paraId="6C063FBC" w14:textId="6CC26897" w:rsidR="002F26DA" w:rsidRPr="002F26DA" w:rsidRDefault="002F26DA" w:rsidP="002F26DA">
      <w:pPr>
        <w:jc w:val="both"/>
      </w:pPr>
      <w:r w:rsidRPr="002F26DA">
        <w:t>2</w:t>
      </w:r>
      <w:r w:rsidR="0044323E">
        <w:t>1</w:t>
      </w:r>
      <w:r w:rsidRPr="002F26DA">
        <w:t>) välismaalase tervisekontrolli ja riskihindamise andmed;</w:t>
      </w:r>
    </w:p>
    <w:p w14:paraId="46C7FA25" w14:textId="79336130" w:rsidR="002F26DA" w:rsidRPr="002F26DA" w:rsidRDefault="002F26DA" w:rsidP="002F26DA">
      <w:pPr>
        <w:jc w:val="both"/>
      </w:pPr>
      <w:r w:rsidRPr="002F26DA">
        <w:t>2</w:t>
      </w:r>
      <w:r w:rsidR="0044323E">
        <w:t>2</w:t>
      </w:r>
      <w:r w:rsidRPr="002F26DA">
        <w:t>)</w:t>
      </w:r>
      <w:r w:rsidR="00A01677">
        <w:t xml:space="preserve"> </w:t>
      </w:r>
      <w:r w:rsidRPr="002F26DA">
        <w:t xml:space="preserve">teave, kas välismaalane on relvastatud, </w:t>
      </w:r>
      <w:r w:rsidR="00A01677">
        <w:t xml:space="preserve">on </w:t>
      </w:r>
      <w:r w:rsidRPr="002F26DA">
        <w:t xml:space="preserve">vägivaldne, hoiab õigusemõistmisest kõrvale või on põgenenud, </w:t>
      </w:r>
      <w:r w:rsidR="00A01677">
        <w:t xml:space="preserve">on </w:t>
      </w:r>
      <w:r w:rsidRPr="002F26DA">
        <w:t>suitsiidne, kujutab endast ohtu rahvatervisele või on seotud tegevusega, millele on osutatud Euroopa Parlamendi ja nõukogu direktiivi (EL) 2017/541 artiklites 3–14;</w:t>
      </w:r>
    </w:p>
    <w:p w14:paraId="00D4382F" w14:textId="73340A2C" w:rsidR="002F26DA" w:rsidRPr="002F26DA" w:rsidRDefault="002F26DA" w:rsidP="002F26DA">
      <w:pPr>
        <w:jc w:val="both"/>
      </w:pPr>
      <w:r w:rsidRPr="002F26DA">
        <w:t>2</w:t>
      </w:r>
      <w:r w:rsidR="0044323E">
        <w:t>3</w:t>
      </w:r>
      <w:r w:rsidRPr="002F26DA">
        <w:t xml:space="preserve">) </w:t>
      </w:r>
      <w:r w:rsidR="00047668" w:rsidRPr="002F26DA">
        <w:t>andmed</w:t>
      </w:r>
      <w:r w:rsidR="00047668" w:rsidRPr="002F26DA" w:rsidDel="00C16387">
        <w:t xml:space="preserve"> </w:t>
      </w:r>
      <w:r w:rsidR="00E42D0A">
        <w:t xml:space="preserve">välismaalase </w:t>
      </w:r>
      <w:r w:rsidRPr="002F26DA">
        <w:t>tagasisaatmist käsitleva hoiatusteate</w:t>
      </w:r>
      <w:r w:rsidR="00047668">
        <w:t xml:space="preserve"> kohta,</w:t>
      </w:r>
      <w:r w:rsidR="00047668" w:rsidRPr="00047668">
        <w:t xml:space="preserve"> </w:t>
      </w:r>
      <w:r w:rsidR="00047668">
        <w:t xml:space="preserve">mis </w:t>
      </w:r>
      <w:r w:rsidR="002C0439">
        <w:t>kantakse</w:t>
      </w:r>
      <w:r w:rsidR="00047668">
        <w:t xml:space="preserve"> </w:t>
      </w:r>
      <w:r w:rsidR="00047668" w:rsidRPr="002F26DA">
        <w:t>Schengeni infosüsteemi</w:t>
      </w:r>
      <w:r w:rsidRPr="002F26DA">
        <w:t>;</w:t>
      </w:r>
    </w:p>
    <w:p w14:paraId="687C1546" w14:textId="66176DF2" w:rsidR="002F26DA" w:rsidRPr="002F26DA" w:rsidRDefault="002F26DA" w:rsidP="002F26DA">
      <w:pPr>
        <w:jc w:val="both"/>
      </w:pPr>
      <w:r w:rsidRPr="002F26DA">
        <w:t>2</w:t>
      </w:r>
      <w:r w:rsidR="0044323E">
        <w:t>4</w:t>
      </w:r>
      <w:r w:rsidRPr="002F26DA">
        <w:t xml:space="preserve">) välismaalase suhtes riikliku järelevalve meetme, turvaabinõu või vahetu sunni vahendi </w:t>
      </w:r>
      <w:r w:rsidR="00C16387">
        <w:t>kohaldamise</w:t>
      </w:r>
      <w:r w:rsidR="00C16387" w:rsidRPr="002F26DA">
        <w:t xml:space="preserve"> </w:t>
      </w:r>
      <w:r w:rsidRPr="002F26DA">
        <w:t>andmed;</w:t>
      </w:r>
    </w:p>
    <w:p w14:paraId="7B491317" w14:textId="2BE1CF42" w:rsidR="002F26DA" w:rsidRPr="002F26DA" w:rsidRDefault="002F26DA" w:rsidP="002F26DA">
      <w:pPr>
        <w:jc w:val="both"/>
      </w:pPr>
      <w:r w:rsidRPr="002F26DA">
        <w:t>2</w:t>
      </w:r>
      <w:r w:rsidR="0044323E">
        <w:t>5</w:t>
      </w:r>
      <w:r w:rsidRPr="002F26DA">
        <w:t>) välismaalase distsiplinaarkaristuse andmed;</w:t>
      </w:r>
    </w:p>
    <w:p w14:paraId="3D6E5DE7" w14:textId="10D8D180" w:rsidR="002F26DA" w:rsidRPr="002F26DA" w:rsidRDefault="002F26DA" w:rsidP="002F26DA">
      <w:pPr>
        <w:jc w:val="both"/>
      </w:pPr>
      <w:r w:rsidRPr="002F26DA">
        <w:t>2</w:t>
      </w:r>
      <w:r w:rsidR="0044323E">
        <w:t>6</w:t>
      </w:r>
      <w:r w:rsidRPr="002F26DA">
        <w:t>) välismaalase väljasaatmise ja üleandmise andmed;</w:t>
      </w:r>
    </w:p>
    <w:p w14:paraId="4E154D32" w14:textId="68E9C9A7" w:rsidR="002F26DA" w:rsidRPr="002F26DA" w:rsidRDefault="002F26DA" w:rsidP="002F26DA">
      <w:pPr>
        <w:jc w:val="both"/>
      </w:pPr>
      <w:r w:rsidRPr="002F26DA">
        <w:t>2</w:t>
      </w:r>
      <w:r w:rsidR="0044323E">
        <w:t>7</w:t>
      </w:r>
      <w:r w:rsidRPr="002F26DA">
        <w:t>) välismaalase väljasõidukohustuse sundtäitmise ja kinnipidamiskeskuses kinnipidamise kulude andmed;</w:t>
      </w:r>
    </w:p>
    <w:p w14:paraId="223F4EAF" w14:textId="6BEA07AC" w:rsidR="002F26DA" w:rsidRPr="002F26DA" w:rsidRDefault="002F26DA" w:rsidP="002F26DA">
      <w:pPr>
        <w:jc w:val="both"/>
      </w:pPr>
      <w:r w:rsidRPr="002F26DA">
        <w:t>2</w:t>
      </w:r>
      <w:r w:rsidR="0044323E">
        <w:t>8</w:t>
      </w:r>
      <w:r w:rsidRPr="002F26DA">
        <w:t xml:space="preserve">) menetlustoimingu ja otsuse </w:t>
      </w:r>
      <w:r w:rsidR="00C16387">
        <w:t xml:space="preserve">andmed </w:t>
      </w:r>
      <w:r w:rsidRPr="002F26DA">
        <w:t xml:space="preserve">ning </w:t>
      </w:r>
      <w:r w:rsidR="00C16387">
        <w:t>otsuse</w:t>
      </w:r>
      <w:r w:rsidR="00C16387" w:rsidRPr="002F26DA">
        <w:t xml:space="preserve"> </w:t>
      </w:r>
      <w:r w:rsidRPr="002F26DA">
        <w:t>vaidlustamise andmed.“;</w:t>
      </w:r>
    </w:p>
    <w:p w14:paraId="71BA490B" w14:textId="77777777" w:rsidR="002F26DA" w:rsidRPr="002F26DA" w:rsidRDefault="002F26DA" w:rsidP="002F26DA">
      <w:pPr>
        <w:jc w:val="both"/>
      </w:pPr>
    </w:p>
    <w:p w14:paraId="1291110D" w14:textId="1F53DC04" w:rsidR="002F26DA" w:rsidRPr="002F26DA" w:rsidRDefault="00A93351" w:rsidP="002F26DA">
      <w:pPr>
        <w:jc w:val="both"/>
      </w:pPr>
      <w:r>
        <w:rPr>
          <w:b/>
          <w:bCs/>
        </w:rPr>
        <w:t>11</w:t>
      </w:r>
      <w:r w:rsidR="002F26DA" w:rsidRPr="002F26DA">
        <w:rPr>
          <w:b/>
          <w:bCs/>
        </w:rPr>
        <w:t>)</w:t>
      </w:r>
      <w:r w:rsidR="002F26DA" w:rsidRPr="002F26DA">
        <w:t xml:space="preserve"> paragrahvi 33</w:t>
      </w:r>
      <w:r w:rsidR="002F26DA" w:rsidRPr="002F26DA">
        <w:rPr>
          <w:vertAlign w:val="superscript"/>
        </w:rPr>
        <w:t>14</w:t>
      </w:r>
      <w:r w:rsidR="002F26DA" w:rsidRPr="002F26DA">
        <w:t xml:space="preserve"> lõige 7 muudetakse ja sõnastatakse järgmiselt:</w:t>
      </w:r>
    </w:p>
    <w:p w14:paraId="6247E27B" w14:textId="77777777" w:rsidR="002F26DA" w:rsidRPr="002F26DA" w:rsidRDefault="002F26DA" w:rsidP="002F26DA">
      <w:pPr>
        <w:jc w:val="both"/>
      </w:pPr>
    </w:p>
    <w:p w14:paraId="7AC882D0" w14:textId="0C93234A" w:rsidR="002F26DA" w:rsidRPr="002F26DA" w:rsidRDefault="002F26DA" w:rsidP="002F26DA">
      <w:pPr>
        <w:jc w:val="both"/>
      </w:pPr>
      <w:r w:rsidRPr="002F26DA">
        <w:t>„(7) Andmekogu andmete täpne koosseis määratakse andmekogu põhimääruses.“;</w:t>
      </w:r>
    </w:p>
    <w:p w14:paraId="794F689C" w14:textId="77777777" w:rsidR="002F26DA" w:rsidRPr="002F26DA" w:rsidRDefault="002F26DA" w:rsidP="002F26DA">
      <w:pPr>
        <w:jc w:val="both"/>
      </w:pPr>
    </w:p>
    <w:p w14:paraId="766D1D08" w14:textId="6F2C4B82" w:rsidR="002F26DA" w:rsidRPr="002F26DA" w:rsidRDefault="00A93351" w:rsidP="002F26DA">
      <w:pPr>
        <w:jc w:val="both"/>
      </w:pPr>
      <w:r>
        <w:rPr>
          <w:b/>
          <w:bCs/>
        </w:rPr>
        <w:t>12</w:t>
      </w:r>
      <w:r w:rsidR="002F26DA" w:rsidRPr="002F26DA">
        <w:rPr>
          <w:b/>
          <w:bCs/>
        </w:rPr>
        <w:t>)</w:t>
      </w:r>
      <w:r w:rsidR="002F26DA" w:rsidRPr="002F26DA">
        <w:t xml:space="preserve"> paragrahvi 33</w:t>
      </w:r>
      <w:r w:rsidR="002F26DA" w:rsidRPr="002F26DA">
        <w:rPr>
          <w:vertAlign w:val="superscript"/>
        </w:rPr>
        <w:t>14</w:t>
      </w:r>
      <w:r w:rsidR="002F26DA" w:rsidRPr="002F26DA">
        <w:t xml:space="preserve"> täiendatakse lõikega 7</w:t>
      </w:r>
      <w:r w:rsidR="002F26DA" w:rsidRPr="002F26DA">
        <w:rPr>
          <w:vertAlign w:val="superscript"/>
        </w:rPr>
        <w:t>1</w:t>
      </w:r>
      <w:r w:rsidR="002F26DA" w:rsidRPr="002F26DA">
        <w:t xml:space="preserve"> järgmises sõnastuses:</w:t>
      </w:r>
    </w:p>
    <w:p w14:paraId="52FFBF8E" w14:textId="77777777" w:rsidR="002F26DA" w:rsidRPr="002F26DA" w:rsidRDefault="002F26DA" w:rsidP="002F26DA">
      <w:pPr>
        <w:jc w:val="both"/>
      </w:pPr>
    </w:p>
    <w:p w14:paraId="386489F8" w14:textId="01AC9DA5" w:rsidR="002F26DA" w:rsidRPr="002F26DA" w:rsidRDefault="002F26DA" w:rsidP="002F26DA">
      <w:pPr>
        <w:jc w:val="both"/>
      </w:pPr>
      <w:r w:rsidRPr="002F26DA">
        <w:t>„(7</w:t>
      </w:r>
      <w:r w:rsidRPr="002F26DA">
        <w:rPr>
          <w:vertAlign w:val="superscript"/>
        </w:rPr>
        <w:t>1</w:t>
      </w:r>
      <w:r w:rsidRPr="002F26DA">
        <w:t xml:space="preserve">) Andmekogu andmeid säilitatakse </w:t>
      </w:r>
      <w:r w:rsidR="00DB3EB2">
        <w:t xml:space="preserve">aktiivselt kuni </w:t>
      </w:r>
      <w:r w:rsidR="00313395">
        <w:t>kümme</w:t>
      </w:r>
      <w:r w:rsidR="00DB3EB2">
        <w:t xml:space="preserve"> aastat</w:t>
      </w:r>
      <w:r w:rsidR="00DB3EB2" w:rsidRPr="00DB3EB2">
        <w:t xml:space="preserve"> välismaalase lahkumiskohustuse täitmise päevast arvates </w:t>
      </w:r>
      <w:r w:rsidR="0065665A">
        <w:t>ja</w:t>
      </w:r>
      <w:r w:rsidR="00272235">
        <w:t xml:space="preserve"> arhiiviosas kuni 40 aastat</w:t>
      </w:r>
      <w:r w:rsidRPr="002F26DA">
        <w:t>. Andmetele võib sätestada lühema säilit</w:t>
      </w:r>
      <w:r w:rsidR="00272235">
        <w:t>us</w:t>
      </w:r>
      <w:r w:rsidRPr="002F26DA">
        <w:t>tähtaja andmekogu põhimääruses.“;</w:t>
      </w:r>
    </w:p>
    <w:p w14:paraId="040DD1B4" w14:textId="77777777" w:rsidR="002F26DA" w:rsidRDefault="002F26DA" w:rsidP="002F26DA">
      <w:pPr>
        <w:jc w:val="both"/>
      </w:pPr>
    </w:p>
    <w:p w14:paraId="3F5F64D7" w14:textId="77777777" w:rsidR="002C0439" w:rsidRPr="002F26DA" w:rsidRDefault="002C0439" w:rsidP="002C0439">
      <w:pPr>
        <w:keepNext/>
        <w:jc w:val="both"/>
      </w:pPr>
      <w:r>
        <w:rPr>
          <w:b/>
          <w:bCs/>
        </w:rPr>
        <w:lastRenderedPageBreak/>
        <w:t>13</w:t>
      </w:r>
      <w:r w:rsidRPr="002F26DA">
        <w:rPr>
          <w:b/>
          <w:bCs/>
        </w:rPr>
        <w:t>)</w:t>
      </w:r>
      <w:r w:rsidRPr="002F26DA">
        <w:t xml:space="preserve"> paragrahvi 33</w:t>
      </w:r>
      <w:r w:rsidRPr="002F26DA">
        <w:rPr>
          <w:vertAlign w:val="superscript"/>
        </w:rPr>
        <w:t>15</w:t>
      </w:r>
      <w:r w:rsidRPr="002F26DA">
        <w:t xml:space="preserve"> lõige 7 muudetakse ja sõnastatakse järgmiselt:</w:t>
      </w:r>
    </w:p>
    <w:p w14:paraId="49AC5696" w14:textId="77777777" w:rsidR="002C0439" w:rsidRPr="002F26DA" w:rsidRDefault="002C0439" w:rsidP="002C0439">
      <w:pPr>
        <w:keepNext/>
        <w:jc w:val="both"/>
      </w:pPr>
    </w:p>
    <w:p w14:paraId="024A87FF" w14:textId="7F42F643" w:rsidR="002F26DA" w:rsidRPr="002F26DA" w:rsidRDefault="002F26DA" w:rsidP="002F26DA">
      <w:pPr>
        <w:jc w:val="both"/>
      </w:pPr>
      <w:r w:rsidRPr="002F26DA">
        <w:t xml:space="preserve">„(7) </w:t>
      </w:r>
      <w:r w:rsidR="00DA1F22" w:rsidRPr="00DA1F22">
        <w:t>Andmekogu ABIS andmete täpne koosseis määratakse andmekogu ABIS põhimääruses.</w:t>
      </w:r>
      <w:r w:rsidRPr="002F26DA">
        <w:t>“;</w:t>
      </w:r>
    </w:p>
    <w:p w14:paraId="004FF0FF" w14:textId="77777777" w:rsidR="002F26DA" w:rsidRPr="002F26DA" w:rsidRDefault="002F26DA" w:rsidP="002F26DA">
      <w:pPr>
        <w:jc w:val="both"/>
      </w:pPr>
    </w:p>
    <w:p w14:paraId="15DD1253" w14:textId="395D8AC7" w:rsidR="002F26DA" w:rsidRPr="002F26DA" w:rsidRDefault="00AB763D" w:rsidP="002F26DA">
      <w:pPr>
        <w:jc w:val="both"/>
      </w:pPr>
      <w:r>
        <w:rPr>
          <w:b/>
          <w:bCs/>
        </w:rPr>
        <w:t>1</w:t>
      </w:r>
      <w:r w:rsidR="00A93351">
        <w:rPr>
          <w:b/>
          <w:bCs/>
        </w:rPr>
        <w:t>4</w:t>
      </w:r>
      <w:r w:rsidR="002F26DA" w:rsidRPr="002F26DA">
        <w:rPr>
          <w:b/>
          <w:bCs/>
        </w:rPr>
        <w:t>)</w:t>
      </w:r>
      <w:r w:rsidR="002F26DA" w:rsidRPr="002F26DA">
        <w:t xml:space="preserve"> paragrahvi 33</w:t>
      </w:r>
      <w:r w:rsidR="002F26DA" w:rsidRPr="002F26DA">
        <w:rPr>
          <w:vertAlign w:val="superscript"/>
        </w:rPr>
        <w:t>15</w:t>
      </w:r>
      <w:r w:rsidR="002F26DA" w:rsidRPr="002F26DA">
        <w:t xml:space="preserve"> lõiget 7</w:t>
      </w:r>
      <w:r w:rsidR="002F26DA" w:rsidRPr="002F26DA">
        <w:rPr>
          <w:vertAlign w:val="superscript"/>
        </w:rPr>
        <w:t>1</w:t>
      </w:r>
      <w:r w:rsidR="002F26DA" w:rsidRPr="002F26DA">
        <w:t xml:space="preserve"> täiendatakse teise lausega järgmises sõnastuses:</w:t>
      </w:r>
    </w:p>
    <w:p w14:paraId="5D14C0A7" w14:textId="77777777" w:rsidR="002F26DA" w:rsidRPr="002F26DA" w:rsidRDefault="002F26DA" w:rsidP="002F26DA">
      <w:pPr>
        <w:jc w:val="both"/>
      </w:pPr>
    </w:p>
    <w:p w14:paraId="0EC10AEF" w14:textId="58C3C983" w:rsidR="002F26DA" w:rsidRDefault="002F26DA" w:rsidP="002F26DA">
      <w:pPr>
        <w:jc w:val="both"/>
      </w:pPr>
      <w:r w:rsidRPr="002F26DA">
        <w:t>„</w:t>
      </w:r>
      <w:r w:rsidR="00DA1F22" w:rsidRPr="00DA1F22">
        <w:t>Andmetele võib kehtestada lühema säilitustähtaja andmekogu ABIS põhimääruses</w:t>
      </w:r>
      <w:r w:rsidRPr="002F26DA">
        <w:t>.“.</w:t>
      </w:r>
    </w:p>
    <w:p w14:paraId="52F07C99" w14:textId="77777777" w:rsidR="002F26DA" w:rsidRDefault="002F26DA" w:rsidP="00356F82">
      <w:pPr>
        <w:jc w:val="both"/>
      </w:pPr>
    </w:p>
    <w:p w14:paraId="2F223EE3" w14:textId="64513C3C" w:rsidR="00356F82" w:rsidRPr="00E77B0C" w:rsidRDefault="00356F82" w:rsidP="00356F82">
      <w:pPr>
        <w:rPr>
          <w:b/>
          <w:bCs/>
        </w:rPr>
      </w:pPr>
      <w:r w:rsidRPr="00E77B0C">
        <w:rPr>
          <w:b/>
          <w:bCs/>
        </w:rPr>
        <w:t xml:space="preserve">§ </w:t>
      </w:r>
      <w:r w:rsidR="00BF7FB9">
        <w:rPr>
          <w:b/>
          <w:bCs/>
        </w:rPr>
        <w:t>10</w:t>
      </w:r>
      <w:r w:rsidRPr="00E77B0C">
        <w:rPr>
          <w:b/>
          <w:bCs/>
        </w:rPr>
        <w:t xml:space="preserve">. </w:t>
      </w:r>
      <w:bookmarkStart w:id="76" w:name="_Hlk146617024"/>
      <w:r w:rsidRPr="00E77B0C">
        <w:rPr>
          <w:b/>
          <w:bCs/>
        </w:rPr>
        <w:t>V</w:t>
      </w:r>
      <w:r>
        <w:rPr>
          <w:b/>
          <w:bCs/>
        </w:rPr>
        <w:t>äärteomenetluse s</w:t>
      </w:r>
      <w:r w:rsidRPr="00E77B0C">
        <w:rPr>
          <w:b/>
          <w:bCs/>
        </w:rPr>
        <w:t>eadus</w:t>
      </w:r>
      <w:r>
        <w:rPr>
          <w:b/>
          <w:bCs/>
        </w:rPr>
        <w:t xml:space="preserve">tiku </w:t>
      </w:r>
      <w:bookmarkEnd w:id="76"/>
      <w:r w:rsidR="00D72A52">
        <w:rPr>
          <w:b/>
          <w:bCs/>
        </w:rPr>
        <w:t>§ 31</w:t>
      </w:r>
      <w:r w:rsidR="00D72A52" w:rsidRPr="00DA1F22">
        <w:rPr>
          <w:b/>
          <w:bCs/>
          <w:vertAlign w:val="superscript"/>
        </w:rPr>
        <w:t>6</w:t>
      </w:r>
      <w:r w:rsidR="00D72A52">
        <w:rPr>
          <w:b/>
          <w:bCs/>
        </w:rPr>
        <w:t xml:space="preserve"> </w:t>
      </w:r>
      <w:r w:rsidRPr="00E77B0C">
        <w:rPr>
          <w:b/>
          <w:bCs/>
        </w:rPr>
        <w:t>muutmine</w:t>
      </w:r>
    </w:p>
    <w:p w14:paraId="4FD348F4" w14:textId="77777777" w:rsidR="00356F82" w:rsidRPr="00E77B0C" w:rsidRDefault="00356F82" w:rsidP="00356F82">
      <w:pPr>
        <w:rPr>
          <w:b/>
          <w:bCs/>
        </w:rPr>
      </w:pPr>
    </w:p>
    <w:p w14:paraId="77A2A535" w14:textId="14748DE1" w:rsidR="00356F82" w:rsidRPr="00E77B0C" w:rsidRDefault="00356F82" w:rsidP="00356F82">
      <w:r w:rsidRPr="00E77B0C">
        <w:t>V</w:t>
      </w:r>
      <w:r>
        <w:t>äärteomenetluse seadustiku</w:t>
      </w:r>
      <w:r w:rsidR="00D72A52">
        <w:t xml:space="preserve"> §-s 31</w:t>
      </w:r>
      <w:r w:rsidR="00D72A52" w:rsidRPr="00DA1F22">
        <w:rPr>
          <w:vertAlign w:val="superscript"/>
        </w:rPr>
        <w:t>6</w:t>
      </w:r>
      <w:r>
        <w:t xml:space="preserve"> </w:t>
      </w:r>
      <w:r w:rsidRPr="00E77B0C">
        <w:t>tehakse järgmised muudatused:</w:t>
      </w:r>
    </w:p>
    <w:p w14:paraId="35A8EA06" w14:textId="77777777" w:rsidR="00356F82" w:rsidRPr="00E77B0C" w:rsidRDefault="00356F82" w:rsidP="00356F82"/>
    <w:p w14:paraId="2C26C71E" w14:textId="0074297F" w:rsidR="00356F82" w:rsidRPr="00E77B0C" w:rsidRDefault="00356F82" w:rsidP="00356F82">
      <w:r w:rsidRPr="00E77B0C">
        <w:rPr>
          <w:b/>
          <w:bCs/>
        </w:rPr>
        <w:t>1)</w:t>
      </w:r>
      <w:r w:rsidRPr="00E77B0C">
        <w:t xml:space="preserve"> lõige 5 muudetakse ja sõnastatakse järgmiselt:</w:t>
      </w:r>
    </w:p>
    <w:p w14:paraId="66B182B1" w14:textId="77777777" w:rsidR="00356F82" w:rsidRPr="00E77B0C" w:rsidRDefault="00356F82" w:rsidP="00356F82"/>
    <w:p w14:paraId="42EFB45D" w14:textId="345F22E5" w:rsidR="00356F82" w:rsidRPr="00E77B0C" w:rsidRDefault="00356F82" w:rsidP="00356F82">
      <w:pPr>
        <w:jc w:val="both"/>
      </w:pPr>
      <w:r w:rsidRPr="00E77B0C">
        <w:t xml:space="preserve">„(5) Andmekogu </w:t>
      </w:r>
      <w:r w:rsidR="00D72A52">
        <w:t xml:space="preserve">ABIS </w:t>
      </w:r>
      <w:r w:rsidRPr="00E77B0C">
        <w:t xml:space="preserve">andmete </w:t>
      </w:r>
      <w:r w:rsidRPr="00941CD1">
        <w:t>täpne</w:t>
      </w:r>
      <w:r w:rsidRPr="00E77B0C">
        <w:t xml:space="preserve"> koosseis määratakse andmekogu </w:t>
      </w:r>
      <w:r w:rsidR="00D72A52">
        <w:t xml:space="preserve">ABIS </w:t>
      </w:r>
      <w:r w:rsidRPr="00E77B0C">
        <w:t>põhimääruses.“;</w:t>
      </w:r>
    </w:p>
    <w:p w14:paraId="00E73B7D" w14:textId="77777777" w:rsidR="00356F82" w:rsidRPr="00E77B0C" w:rsidRDefault="00356F82" w:rsidP="00356F82"/>
    <w:p w14:paraId="41E1ECDF" w14:textId="6CB0A595" w:rsidR="00356F82" w:rsidRPr="00E77B0C" w:rsidRDefault="00356F82" w:rsidP="00356F82">
      <w:r w:rsidRPr="00E77B0C">
        <w:rPr>
          <w:b/>
          <w:bCs/>
        </w:rPr>
        <w:t>2)</w:t>
      </w:r>
      <w:r w:rsidRPr="00E77B0C">
        <w:t xml:space="preserve"> paragrahvi täiendatakse lõikega 5</w:t>
      </w:r>
      <w:r w:rsidRPr="00E77B0C">
        <w:rPr>
          <w:vertAlign w:val="superscript"/>
        </w:rPr>
        <w:t>1</w:t>
      </w:r>
      <w:r w:rsidRPr="00E77B0C">
        <w:t xml:space="preserve"> järgmises sõnastuses:</w:t>
      </w:r>
    </w:p>
    <w:p w14:paraId="13490547" w14:textId="77777777" w:rsidR="00356F82" w:rsidRPr="00E77B0C" w:rsidRDefault="00356F82" w:rsidP="00356F82"/>
    <w:p w14:paraId="2C64E0F8" w14:textId="02A6AAAF" w:rsidR="00323FCA" w:rsidRPr="00323FCA" w:rsidRDefault="00356F82" w:rsidP="00356F82">
      <w:pPr>
        <w:jc w:val="both"/>
      </w:pPr>
      <w:r w:rsidRPr="00E77B0C">
        <w:t>„(5</w:t>
      </w:r>
      <w:r w:rsidRPr="00E77B0C">
        <w:rPr>
          <w:vertAlign w:val="superscript"/>
        </w:rPr>
        <w:t>1</w:t>
      </w:r>
      <w:r w:rsidRPr="00E77B0C">
        <w:t xml:space="preserve">) Andmekogu </w:t>
      </w:r>
      <w:r w:rsidR="00D72A52">
        <w:t xml:space="preserve">ABIS </w:t>
      </w:r>
      <w:r w:rsidRPr="00E77B0C">
        <w:t xml:space="preserve">andmeid säilitatakse </w:t>
      </w:r>
      <w:r w:rsidR="00DA1F22">
        <w:t xml:space="preserve">kuni </w:t>
      </w:r>
      <w:r w:rsidRPr="00E77B0C">
        <w:t xml:space="preserve">75 aastat andmekogusse </w:t>
      </w:r>
      <w:r w:rsidR="00D72A52">
        <w:t xml:space="preserve">ABIS </w:t>
      </w:r>
      <w:r w:rsidRPr="00E77B0C">
        <w:t>kandmisest</w:t>
      </w:r>
      <w:r w:rsidR="00D72A52" w:rsidRPr="00D72A52">
        <w:t xml:space="preserve"> </w:t>
      </w:r>
      <w:r w:rsidR="00D72A52" w:rsidRPr="00E77B0C">
        <w:t>arvates</w:t>
      </w:r>
      <w:r w:rsidRPr="00E77B0C">
        <w:t xml:space="preserve">. Andmetele võib </w:t>
      </w:r>
      <w:r w:rsidR="00941CD1">
        <w:t>kehtestada</w:t>
      </w:r>
      <w:r w:rsidR="00941CD1" w:rsidRPr="00E77B0C">
        <w:t xml:space="preserve"> </w:t>
      </w:r>
      <w:r w:rsidRPr="00E77B0C">
        <w:t>lühema säilit</w:t>
      </w:r>
      <w:r w:rsidR="00941CD1">
        <w:t>us</w:t>
      </w:r>
      <w:r w:rsidRPr="00E77B0C">
        <w:t>tähtaja andmekogu</w:t>
      </w:r>
      <w:r w:rsidR="00D72A52">
        <w:t xml:space="preserve"> ABIS</w:t>
      </w:r>
      <w:r w:rsidRPr="00E77B0C">
        <w:t xml:space="preserve"> põhimääruses.“.</w:t>
      </w:r>
    </w:p>
    <w:p w14:paraId="51E91E44" w14:textId="77777777" w:rsidR="00323FCA" w:rsidRPr="00323FCA" w:rsidRDefault="00323FCA" w:rsidP="00BD4A84">
      <w:pPr>
        <w:jc w:val="both"/>
      </w:pPr>
    </w:p>
    <w:p w14:paraId="211533C5" w14:textId="19525E0C" w:rsidR="00323FCA" w:rsidRPr="00323FCA" w:rsidRDefault="00323FCA" w:rsidP="00BD4A84">
      <w:pPr>
        <w:jc w:val="both"/>
        <w:rPr>
          <w:b/>
        </w:rPr>
      </w:pPr>
      <w:r w:rsidRPr="00323FCA">
        <w:rPr>
          <w:b/>
        </w:rPr>
        <w:t xml:space="preserve">§ </w:t>
      </w:r>
      <w:r w:rsidR="009501FE">
        <w:rPr>
          <w:b/>
        </w:rPr>
        <w:t>1</w:t>
      </w:r>
      <w:r w:rsidR="00BF7FB9">
        <w:rPr>
          <w:b/>
        </w:rPr>
        <w:t>1</w:t>
      </w:r>
      <w:r w:rsidRPr="00323FCA">
        <w:rPr>
          <w:b/>
        </w:rPr>
        <w:t>. Seaduse jõustumine</w:t>
      </w:r>
    </w:p>
    <w:p w14:paraId="0EDF81DE" w14:textId="77777777" w:rsidR="009501FE" w:rsidRPr="00323FCA" w:rsidRDefault="009501FE" w:rsidP="009501FE">
      <w:pPr>
        <w:jc w:val="both"/>
      </w:pPr>
    </w:p>
    <w:p w14:paraId="77B64F01" w14:textId="5AD3C89C" w:rsidR="00BF7FB9" w:rsidRDefault="00BF7FB9" w:rsidP="00AB763D">
      <w:pPr>
        <w:jc w:val="both"/>
      </w:pPr>
      <w:r>
        <w:t>(</w:t>
      </w:r>
      <w:r w:rsidR="007B03B9">
        <w:t>1</w:t>
      </w:r>
      <w:r>
        <w:t xml:space="preserve">) </w:t>
      </w:r>
      <w:r w:rsidRPr="00323FCA">
        <w:t>Käesoleva seaduse</w:t>
      </w:r>
      <w:r w:rsidRPr="0033554A">
        <w:t xml:space="preserve"> § </w:t>
      </w:r>
      <w:r>
        <w:t>1</w:t>
      </w:r>
      <w:r w:rsidRPr="0033554A">
        <w:t xml:space="preserve"> punkt</w:t>
      </w:r>
      <w:r>
        <w:t xml:space="preserve"> </w:t>
      </w:r>
      <w:r w:rsidR="008E2347">
        <w:t>4</w:t>
      </w:r>
      <w:r w:rsidR="00AB763D">
        <w:t>8</w:t>
      </w:r>
      <w:r w:rsidRPr="00076A3A">
        <w:t xml:space="preserve"> </w:t>
      </w:r>
      <w:r>
        <w:t>jõustub 2024. aasta 1. augustil.</w:t>
      </w:r>
    </w:p>
    <w:p w14:paraId="65D7C62D" w14:textId="77777777" w:rsidR="00615078" w:rsidRDefault="00615078" w:rsidP="00AB763D">
      <w:pPr>
        <w:jc w:val="both"/>
      </w:pPr>
    </w:p>
    <w:p w14:paraId="02EA68FA" w14:textId="6BF4674D" w:rsidR="009501FE" w:rsidRPr="004D6930" w:rsidRDefault="009501FE" w:rsidP="00AB763D">
      <w:pPr>
        <w:jc w:val="both"/>
      </w:pPr>
      <w:r>
        <w:t>(</w:t>
      </w:r>
      <w:r w:rsidR="00A773FA">
        <w:t>2</w:t>
      </w:r>
      <w:r>
        <w:t xml:space="preserve">) </w:t>
      </w:r>
      <w:r w:rsidRPr="00323FCA">
        <w:t>Käesoleva seaduse</w:t>
      </w:r>
      <w:r w:rsidRPr="0033554A">
        <w:t xml:space="preserve"> </w:t>
      </w:r>
      <w:r w:rsidRPr="004D6930">
        <w:t>§ 1 punkti</w:t>
      </w:r>
      <w:r>
        <w:t>d</w:t>
      </w:r>
      <w:r w:rsidRPr="004D6930">
        <w:t xml:space="preserve"> </w:t>
      </w:r>
      <w:r w:rsidR="00B025AA">
        <w:t>2, 4, 5</w:t>
      </w:r>
      <w:r>
        <w:t>,</w:t>
      </w:r>
      <w:r w:rsidRPr="004D6930">
        <w:t xml:space="preserve"> </w:t>
      </w:r>
      <w:r w:rsidR="00B025AA">
        <w:t>10, 13, 2</w:t>
      </w:r>
      <w:r w:rsidR="00AB763D">
        <w:t>7</w:t>
      </w:r>
      <w:r w:rsidR="00B025AA">
        <w:t>, 4</w:t>
      </w:r>
      <w:r w:rsidR="00AB763D">
        <w:t>5</w:t>
      </w:r>
      <w:r w:rsidR="00B025AA">
        <w:t xml:space="preserve">, </w:t>
      </w:r>
      <w:r w:rsidR="00AB763D">
        <w:t>49</w:t>
      </w:r>
      <w:r w:rsidRPr="004D6930">
        <w:t xml:space="preserve"> ja </w:t>
      </w:r>
      <w:r w:rsidR="00B025AA">
        <w:t>5</w:t>
      </w:r>
      <w:r w:rsidR="00AB763D">
        <w:t>3</w:t>
      </w:r>
      <w:r>
        <w:t>,</w:t>
      </w:r>
      <w:r w:rsidRPr="004D6930">
        <w:t xml:space="preserve"> </w:t>
      </w:r>
      <w:bookmarkStart w:id="77" w:name="_Hlk146568208"/>
      <w:r w:rsidRPr="004D6930">
        <w:t xml:space="preserve">§ </w:t>
      </w:r>
      <w:r>
        <w:t xml:space="preserve">3 punktid 3–5 </w:t>
      </w:r>
      <w:bookmarkEnd w:id="77"/>
      <w:r w:rsidR="004238B4">
        <w:t>ning</w:t>
      </w:r>
      <w:r w:rsidRPr="004D6930">
        <w:t xml:space="preserve"> </w:t>
      </w:r>
      <w:r>
        <w:t xml:space="preserve">§ </w:t>
      </w:r>
      <w:r w:rsidR="00BF7FB9">
        <w:t>6</w:t>
      </w:r>
      <w:r>
        <w:t xml:space="preserve"> punkt</w:t>
      </w:r>
      <w:r w:rsidR="00B025AA">
        <w:t>id</w:t>
      </w:r>
      <w:r>
        <w:t xml:space="preserve"> 1</w:t>
      </w:r>
      <w:r w:rsidRPr="004D6930">
        <w:t xml:space="preserve"> </w:t>
      </w:r>
      <w:r w:rsidR="00B025AA">
        <w:t xml:space="preserve">ja 4 </w:t>
      </w:r>
      <w:r w:rsidRPr="004D6930">
        <w:t xml:space="preserve">jõustuvad </w:t>
      </w:r>
      <w:r w:rsidR="00030BBA">
        <w:t>2025. aasta 1. novembril.</w:t>
      </w:r>
    </w:p>
    <w:p w14:paraId="29C008F3" w14:textId="77777777" w:rsidR="000D19B5" w:rsidRDefault="000D19B5" w:rsidP="00AB763D">
      <w:pPr>
        <w:jc w:val="both"/>
        <w:rPr>
          <w:bCs/>
        </w:rPr>
      </w:pPr>
    </w:p>
    <w:p w14:paraId="680B50E9" w14:textId="73C37254" w:rsidR="00B025AA" w:rsidRPr="00B025AA" w:rsidRDefault="00B025AA" w:rsidP="00AB763D">
      <w:pPr>
        <w:jc w:val="both"/>
        <w:rPr>
          <w:bCs/>
        </w:rPr>
      </w:pPr>
      <w:r w:rsidRPr="00B025AA">
        <w:rPr>
          <w:bCs/>
        </w:rPr>
        <w:t>(</w:t>
      </w:r>
      <w:r w:rsidR="00A773FA">
        <w:rPr>
          <w:bCs/>
        </w:rPr>
        <w:t>3</w:t>
      </w:r>
      <w:r w:rsidRPr="00B025AA">
        <w:rPr>
          <w:bCs/>
        </w:rPr>
        <w:t xml:space="preserve">) Käesoleva seaduse § 1 punkt </w:t>
      </w:r>
      <w:r>
        <w:rPr>
          <w:bCs/>
        </w:rPr>
        <w:t>25</w:t>
      </w:r>
      <w:r w:rsidRPr="00B025AA">
        <w:rPr>
          <w:bCs/>
        </w:rPr>
        <w:t xml:space="preserve"> jõustu</w:t>
      </w:r>
      <w:r>
        <w:rPr>
          <w:bCs/>
        </w:rPr>
        <w:t>b</w:t>
      </w:r>
      <w:r w:rsidRPr="00B025AA">
        <w:rPr>
          <w:bCs/>
        </w:rPr>
        <w:t xml:space="preserve"> 202</w:t>
      </w:r>
      <w:r>
        <w:rPr>
          <w:bCs/>
        </w:rPr>
        <w:t>6</w:t>
      </w:r>
      <w:r w:rsidRPr="00B025AA">
        <w:rPr>
          <w:bCs/>
        </w:rPr>
        <w:t xml:space="preserve">. aasta 1. </w:t>
      </w:r>
      <w:r>
        <w:rPr>
          <w:bCs/>
        </w:rPr>
        <w:t>juunil</w:t>
      </w:r>
      <w:r w:rsidRPr="00B025AA">
        <w:rPr>
          <w:bCs/>
        </w:rPr>
        <w:t>.</w:t>
      </w:r>
    </w:p>
    <w:p w14:paraId="28C7FBC4" w14:textId="77777777" w:rsidR="00B025AA" w:rsidRPr="00DA1F22" w:rsidRDefault="00B025AA" w:rsidP="00323FCA">
      <w:pPr>
        <w:rPr>
          <w:bCs/>
        </w:rPr>
      </w:pPr>
    </w:p>
    <w:p w14:paraId="1630C0B8" w14:textId="77777777" w:rsidR="005201D0" w:rsidRDefault="005201D0" w:rsidP="00323FCA"/>
    <w:p w14:paraId="5CEBC80F" w14:textId="77777777" w:rsidR="00B025AA" w:rsidRDefault="00B025AA" w:rsidP="00323FCA"/>
    <w:p w14:paraId="07661A1D" w14:textId="77777777" w:rsidR="00FE6620" w:rsidRPr="00FE6620" w:rsidRDefault="00FE6620" w:rsidP="00FE6620">
      <w:r w:rsidRPr="00FE6620">
        <w:t>Lauri Hussar</w:t>
      </w:r>
    </w:p>
    <w:p w14:paraId="73048653" w14:textId="77777777" w:rsidR="00FE6620" w:rsidRPr="00FE6620" w:rsidRDefault="00FE6620" w:rsidP="00FE6620">
      <w:r w:rsidRPr="00FE6620">
        <w:t>Riigikogu esimees</w:t>
      </w:r>
    </w:p>
    <w:p w14:paraId="0FA21C69" w14:textId="77777777" w:rsidR="00FE6620" w:rsidRPr="00FE6620" w:rsidRDefault="00FE6620" w:rsidP="00FE6620"/>
    <w:p w14:paraId="59289E2B" w14:textId="314C2060" w:rsidR="00FE6620" w:rsidRPr="00FE6620" w:rsidRDefault="00FE6620" w:rsidP="00FE6620">
      <w:r w:rsidRPr="00FE6620">
        <w:t>Tallinn, ……………… 202</w:t>
      </w:r>
      <w:r w:rsidR="00862E4F">
        <w:t>4</w:t>
      </w:r>
    </w:p>
    <w:p w14:paraId="0648B00A" w14:textId="50BC95E1" w:rsidR="00FE6620" w:rsidRPr="00FE6620" w:rsidRDefault="00FE6620" w:rsidP="00FE6620">
      <w:r>
        <w:t>___________________________________________________________________________</w:t>
      </w:r>
    </w:p>
    <w:p w14:paraId="7CE9E40D" w14:textId="5082DCDD" w:rsidR="00B44BB4" w:rsidRDefault="00FE6620" w:rsidP="00FE6620">
      <w:r w:rsidRPr="00FE6620">
        <w:t>Algatab Vabariigi Valitsus ……………… 202</w:t>
      </w:r>
      <w:r w:rsidR="00862E4F">
        <w:t>4</w:t>
      </w:r>
    </w:p>
    <w:sectPr w:rsidR="00B44BB4" w:rsidSect="00C14FCC">
      <w:footerReference w:type="default" r:id="rId12"/>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 w:author="Iivika Sale" w:date="2024-02-08T18:27:00Z" w:initials="IS">
    <w:p w14:paraId="50BB4F41" w14:textId="77777777" w:rsidR="00DE703D" w:rsidRDefault="00DE703D" w:rsidP="00C43962">
      <w:pPr>
        <w:pStyle w:val="Kommentaaritekst"/>
      </w:pPr>
      <w:r>
        <w:rPr>
          <w:rStyle w:val="Kommentaariviide"/>
        </w:rPr>
        <w:annotationRef/>
      </w:r>
      <w:r>
        <w:t xml:space="preserve">Lõikes 8 on "kehtivuse peatamise </w:t>
      </w:r>
      <w:r>
        <w:rPr>
          <w:u w:val="single"/>
        </w:rPr>
        <w:t>või</w:t>
      </w:r>
      <w:r>
        <w:t>" ja lõikest 9 tuleks välja jätta</w:t>
      </w:r>
      <w:r>
        <w:rPr>
          <w:i/>
          <w:iCs/>
        </w:rPr>
        <w:t xml:space="preserve"> ja</w:t>
      </w:r>
      <w:r>
        <w:t xml:space="preserve"> asemel koma (", kehtivuse peatamise"). Palun vaadake üle.</w:t>
      </w:r>
    </w:p>
  </w:comment>
  <w:comment w:id="15" w:author="Iivika Sale" w:date="2024-02-09T15:57:00Z" w:initials="IS">
    <w:p w14:paraId="799F019D" w14:textId="77777777" w:rsidR="00437FF0" w:rsidRDefault="00CC2CF1" w:rsidP="009A3B92">
      <w:pPr>
        <w:pStyle w:val="Kommentaaritekst"/>
      </w:pPr>
      <w:r>
        <w:rPr>
          <w:rStyle w:val="Kommentaariviide"/>
        </w:rPr>
        <w:annotationRef/>
      </w:r>
      <w:r w:rsidR="00437FF0">
        <w:t>Kas sünniaeg tuleb esitada isegi juhul, kui isikukood on olemas? Või üksnes juhul, kui isikukood puudub? Sel juhul selgem nagu IDTS-s ka praegu "isikukood või sünniaeg" või "isikukood või selle puudumisel sünniaeg" vms.</w:t>
      </w:r>
    </w:p>
  </w:comment>
  <w:comment w:id="16" w:author="Iivika Sale" w:date="2024-02-09T16:01:00Z" w:initials="IS">
    <w:p w14:paraId="402EF3B0" w14:textId="77777777" w:rsidR="00474286" w:rsidRDefault="00CC2CF1" w:rsidP="009E4EB0">
      <w:pPr>
        <w:pStyle w:val="Kommentaaritekst"/>
      </w:pPr>
      <w:r>
        <w:rPr>
          <w:rStyle w:val="Kommentaariviide"/>
        </w:rPr>
        <w:annotationRef/>
      </w:r>
      <w:r w:rsidR="00474286">
        <w:t>Kehtivusaeg tähendab, et kehtib teatud ajavahemiku ja lõppeb kindlal tähtpäeval. Ka kehtetuks tunnistamise korral on isikutunnistusel (algselt määratust lühem) kehtivusaeg. Mis põhjusel on kehtetuks tunnistamise aeg eraldi vaja välja tuua? Palun SK-s selgitada.</w:t>
      </w:r>
    </w:p>
  </w:comment>
  <w:comment w:id="19" w:author="Iivika Sale" w:date="2024-02-09T16:10:00Z" w:initials="IS">
    <w:p w14:paraId="43250431" w14:textId="41186F5D" w:rsidR="007A413F" w:rsidRDefault="007A413F" w:rsidP="005E4C5E">
      <w:pPr>
        <w:pStyle w:val="Kommentaaritekst"/>
      </w:pPr>
      <w:r>
        <w:rPr>
          <w:rStyle w:val="Kommentaariviide"/>
        </w:rPr>
        <w:annotationRef/>
      </w:r>
      <w:r>
        <w:t xml:space="preserve">Kas </w:t>
      </w:r>
      <w:r>
        <w:rPr>
          <w:color w:val="000000"/>
          <w:highlight w:val="white"/>
        </w:rPr>
        <w:t>§ 40.2 lõikes 3 ei vaja muutmist?</w:t>
      </w:r>
    </w:p>
  </w:comment>
  <w:comment w:id="31" w:author="Iivika Sale" w:date="2024-02-12T15:27:00Z" w:initials="IS">
    <w:p w14:paraId="7BC457E6" w14:textId="77777777" w:rsidR="00E908D3" w:rsidRDefault="00E908D3" w:rsidP="00046C2A">
      <w:pPr>
        <w:pStyle w:val="Kommentaaritekst"/>
      </w:pPr>
      <w:r>
        <w:rPr>
          <w:rStyle w:val="Kommentaariviide"/>
        </w:rPr>
        <w:annotationRef/>
      </w:r>
      <w:r>
        <w:t xml:space="preserve">Või dokumendi </w:t>
      </w:r>
      <w:r>
        <w:rPr>
          <w:i/>
          <w:iCs/>
        </w:rPr>
        <w:t xml:space="preserve">kantud </w:t>
      </w:r>
      <w:r>
        <w:t xml:space="preserve">andmed? Nt </w:t>
      </w:r>
      <w:r>
        <w:rPr>
          <w:color w:val="000000"/>
          <w:highlight w:val="white"/>
        </w:rPr>
        <w:t>§</w:t>
      </w:r>
      <w:r>
        <w:rPr>
          <w:b/>
          <w:bCs/>
          <w:color w:val="000000"/>
          <w:highlight w:val="white"/>
        </w:rPr>
        <w:t xml:space="preserve"> </w:t>
      </w:r>
      <w:r>
        <w:t xml:space="preserve">9 ja 9.2 reguleerivad dokumenti </w:t>
      </w:r>
      <w:r>
        <w:rPr>
          <w:u w:val="single"/>
        </w:rPr>
        <w:t>kantavaid</w:t>
      </w:r>
      <w:r>
        <w:t xml:space="preserve"> andmeid.</w:t>
      </w:r>
    </w:p>
  </w:comment>
  <w:comment w:id="33" w:author="Iivika Sale" w:date="2024-02-12T15:37:00Z" w:initials="IS">
    <w:p w14:paraId="7A5BA50E" w14:textId="77777777" w:rsidR="00474286" w:rsidRDefault="00087C07" w:rsidP="00E40574">
      <w:pPr>
        <w:pStyle w:val="Kommentaaritekst"/>
      </w:pPr>
      <w:r>
        <w:rPr>
          <w:rStyle w:val="Kommentaariviide"/>
        </w:rPr>
        <w:annotationRef/>
      </w:r>
      <w:r w:rsidR="00474286">
        <w:t>Milliseid seadusi ja (selle alusel antud) määrusi siin silmas peetakse?</w:t>
      </w:r>
    </w:p>
  </w:comment>
  <w:comment w:id="39" w:author="Iivika Sale" w:date="2024-02-12T20:32:00Z" w:initials="IS">
    <w:p w14:paraId="4C7C0585" w14:textId="77777777" w:rsidR="002B5B9B" w:rsidRDefault="00214D84" w:rsidP="002F43EA">
      <w:pPr>
        <w:pStyle w:val="Kommentaaritekst"/>
      </w:pPr>
      <w:r>
        <w:rPr>
          <w:rStyle w:val="Kommentaariviide"/>
        </w:rPr>
        <w:annotationRef/>
      </w:r>
      <w:r w:rsidR="002B5B9B">
        <w:t>Paragrahvi pealkiri on "</w:t>
      </w:r>
      <w:r w:rsidR="002B5B9B">
        <w:rPr>
          <w:color w:val="000000"/>
          <w:highlight w:val="white"/>
        </w:rPr>
        <w:t>E-residendi digitaalse isikutunnistuse väljaandmise, kehtivuse peatamise ja kehtetuks tunnistamise tingimused." Säte reguleerib aga taotluse tagastamist läbi vaatamata. Seega paragrahvi pealkiri ja sisu ei kattu. Ettepanek reguleerida eraldi kas paragrahvis või laiendada paragrahvi pealkirja.</w:t>
      </w:r>
    </w:p>
  </w:comment>
  <w:comment w:id="45" w:author="Iivika Sale" w:date="2024-02-13T11:48:00Z" w:initials="IS">
    <w:p w14:paraId="421DD2E4" w14:textId="78AF94FB" w:rsidR="00C02209" w:rsidRDefault="00C02209">
      <w:pPr>
        <w:pStyle w:val="Kommentaaritekst"/>
      </w:pPr>
      <w:r>
        <w:rPr>
          <w:rStyle w:val="Kommentaariviide"/>
        </w:rPr>
        <w:annotationRef/>
      </w:r>
      <w:r>
        <w:t>Mida see täpsemalt tähendab? SK-st ei selgu.</w:t>
      </w:r>
    </w:p>
    <w:p w14:paraId="7AF73F89" w14:textId="77777777" w:rsidR="00C02209" w:rsidRDefault="00C02209" w:rsidP="00A46368">
      <w:pPr>
        <w:pStyle w:val="Kommentaaritekst"/>
      </w:pPr>
      <w:r>
        <w:t>Samuti ei ole selge, et kui lg 1 ja 1.1 kohaselt peab taotleja niikuinii isiklikult kohale ilmuma väljaandmise menetluses ja väljastamisel, siis mis olukord on selle lõike kohaselt, milleks taotleja isiklikult kohale ilmuma peab?</w:t>
      </w:r>
    </w:p>
  </w:comment>
  <w:comment w:id="48" w:author="Iivika Sale" w:date="2024-02-13T12:44:00Z" w:initials="IS">
    <w:p w14:paraId="6EEC1648" w14:textId="77777777" w:rsidR="00447E11" w:rsidRDefault="00447E11">
      <w:pPr>
        <w:pStyle w:val="Kommentaaritekst"/>
      </w:pPr>
      <w:r>
        <w:rPr>
          <w:rStyle w:val="Kommentaariviide"/>
        </w:rPr>
        <w:annotationRef/>
      </w:r>
      <w:r>
        <w:t xml:space="preserve">Pealkirjas tuleb üldjuhul kasutada sidesõna </w:t>
      </w:r>
      <w:r>
        <w:rPr>
          <w:i/>
          <w:iCs/>
        </w:rPr>
        <w:t>ja</w:t>
      </w:r>
      <w:r>
        <w:t xml:space="preserve">, sest pealkiri hõlmab kõike paragrahvis käsitletut. Välistava sidesõna </w:t>
      </w:r>
      <w:r>
        <w:rPr>
          <w:i/>
          <w:iCs/>
        </w:rPr>
        <w:t xml:space="preserve">või </w:t>
      </w:r>
      <w:r>
        <w:t>kasutamine on põhjendatud näiteks juhul, kui siduva sidesõna ja kasutamine oleks sisuliselt eksitav või ebaloogiline. Normitehnika käsiraamatu § 23 kommentaar 4.</w:t>
      </w:r>
    </w:p>
    <w:p w14:paraId="6DFF5FA2" w14:textId="77777777" w:rsidR="00447E11" w:rsidRDefault="00447E11" w:rsidP="001C7C48">
      <w:pPr>
        <w:pStyle w:val="Kommentaaritekst"/>
      </w:pPr>
      <w:r>
        <w:t xml:space="preserve">Kui andmekogu sisaldab kõiki, nii kodakondsuse saanud, taastanud kui ka kaotanud isikud, siis pealkirjas on jätkuvalt </w:t>
      </w:r>
      <w:r>
        <w:rPr>
          <w:i/>
          <w:iCs/>
        </w:rPr>
        <w:t>ja</w:t>
      </w:r>
      <w:r>
        <w:t xml:space="preserve"> põhjendatud.</w:t>
      </w:r>
    </w:p>
  </w:comment>
  <w:comment w:id="60" w:author="Iivika Sale" w:date="2024-02-13T14:33:00Z" w:initials="IS">
    <w:p w14:paraId="1926B674" w14:textId="77777777" w:rsidR="001B420B" w:rsidRDefault="001B420B" w:rsidP="0081579F">
      <w:pPr>
        <w:pStyle w:val="Kommentaaritekst"/>
      </w:pPr>
      <w:r>
        <w:rPr>
          <w:rStyle w:val="Kommentaariviide"/>
        </w:rPr>
        <w:annotationRef/>
      </w:r>
      <w:r>
        <w:t>RLS-is valdavalt sõnastatud "...riigilõivu ei tagastata". Ühtsuse eesmärgil võis sama stiili järgida.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BB4F41" w15:done="0"/>
  <w15:commentEx w15:paraId="799F019D" w15:done="0"/>
  <w15:commentEx w15:paraId="402EF3B0" w15:done="0"/>
  <w15:commentEx w15:paraId="43250431" w15:done="0"/>
  <w15:commentEx w15:paraId="7BC457E6" w15:done="0"/>
  <w15:commentEx w15:paraId="7A5BA50E" w15:done="0"/>
  <w15:commentEx w15:paraId="4C7C0585" w15:done="0"/>
  <w15:commentEx w15:paraId="7AF73F89" w15:done="0"/>
  <w15:commentEx w15:paraId="6DFF5FA2" w15:done="0"/>
  <w15:commentEx w15:paraId="1926B67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F9B9D" w16cex:dateUtc="2024-02-08T16:27:00Z"/>
  <w16cex:commentExtensible w16cex:durableId="2970C9EE" w16cex:dateUtc="2024-02-09T13:57:00Z"/>
  <w16cex:commentExtensible w16cex:durableId="2970CAF5" w16cex:dateUtc="2024-02-09T14:01:00Z"/>
  <w16cex:commentExtensible w16cex:durableId="2970CCF7" w16cex:dateUtc="2024-02-09T14:10:00Z"/>
  <w16cex:commentExtensible w16cex:durableId="2974B75F" w16cex:dateUtc="2024-02-12T13:27:00Z"/>
  <w16cex:commentExtensible w16cex:durableId="2974B9D6" w16cex:dateUtc="2024-02-12T13:37:00Z"/>
  <w16cex:commentExtensible w16cex:durableId="2974FECD" w16cex:dateUtc="2024-02-12T18:32:00Z"/>
  <w16cex:commentExtensible w16cex:durableId="2975D59A" w16cex:dateUtc="2024-02-13T09:48:00Z"/>
  <w16cex:commentExtensible w16cex:durableId="2975E2C7" w16cex:dateUtc="2024-02-13T10:44:00Z"/>
  <w16cex:commentExtensible w16cex:durableId="2975FC40" w16cex:dateUtc="2024-02-13T12: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BB4F41" w16cid:durableId="296F9B9D"/>
  <w16cid:commentId w16cid:paraId="799F019D" w16cid:durableId="2970C9EE"/>
  <w16cid:commentId w16cid:paraId="402EF3B0" w16cid:durableId="2970CAF5"/>
  <w16cid:commentId w16cid:paraId="43250431" w16cid:durableId="2970CCF7"/>
  <w16cid:commentId w16cid:paraId="7BC457E6" w16cid:durableId="2974B75F"/>
  <w16cid:commentId w16cid:paraId="7A5BA50E" w16cid:durableId="2974B9D6"/>
  <w16cid:commentId w16cid:paraId="4C7C0585" w16cid:durableId="2974FECD"/>
  <w16cid:commentId w16cid:paraId="7AF73F89" w16cid:durableId="2975D59A"/>
  <w16cid:commentId w16cid:paraId="6DFF5FA2" w16cid:durableId="2975E2C7"/>
  <w16cid:commentId w16cid:paraId="1926B674" w16cid:durableId="2975FC4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E175F" w14:textId="77777777" w:rsidR="00C45184" w:rsidRDefault="00C45184" w:rsidP="006157B6">
      <w:r>
        <w:separator/>
      </w:r>
    </w:p>
  </w:endnote>
  <w:endnote w:type="continuationSeparator" w:id="0">
    <w:p w14:paraId="4F140EA3" w14:textId="77777777" w:rsidR="00C45184" w:rsidRDefault="00C45184" w:rsidP="00615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7935463"/>
      <w:docPartObj>
        <w:docPartGallery w:val="Page Numbers (Bottom of Page)"/>
        <w:docPartUnique/>
      </w:docPartObj>
    </w:sdtPr>
    <w:sdtEndPr/>
    <w:sdtContent>
      <w:p w14:paraId="4DEF07DC" w14:textId="50E5B12E" w:rsidR="006157B6" w:rsidRDefault="006157B6" w:rsidP="00186518">
        <w:pPr>
          <w:pStyle w:val="Jalus"/>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A1FB2" w14:textId="77777777" w:rsidR="00C45184" w:rsidRDefault="00C45184" w:rsidP="006157B6">
      <w:r>
        <w:separator/>
      </w:r>
    </w:p>
  </w:footnote>
  <w:footnote w:type="continuationSeparator" w:id="0">
    <w:p w14:paraId="719ADACC" w14:textId="77777777" w:rsidR="00C45184" w:rsidRDefault="00C45184" w:rsidP="006157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15C5E"/>
    <w:multiLevelType w:val="hybridMultilevel"/>
    <w:tmpl w:val="69EAC5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4423049"/>
    <w:multiLevelType w:val="hybridMultilevel"/>
    <w:tmpl w:val="976A615E"/>
    <w:lvl w:ilvl="0" w:tplc="7C067CB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91A655A"/>
    <w:multiLevelType w:val="hybridMultilevel"/>
    <w:tmpl w:val="1DC687D8"/>
    <w:lvl w:ilvl="0" w:tplc="042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903419492">
    <w:abstractNumId w:val="1"/>
  </w:num>
  <w:num w:numId="2" w16cid:durableId="802389462">
    <w:abstractNumId w:val="0"/>
  </w:num>
  <w:num w:numId="3" w16cid:durableId="702878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FCA"/>
    <w:rsid w:val="00004B56"/>
    <w:rsid w:val="00004E62"/>
    <w:rsid w:val="00010CB7"/>
    <w:rsid w:val="000132A9"/>
    <w:rsid w:val="0001541E"/>
    <w:rsid w:val="00015ACB"/>
    <w:rsid w:val="00015F2B"/>
    <w:rsid w:val="00016198"/>
    <w:rsid w:val="0002052C"/>
    <w:rsid w:val="00021089"/>
    <w:rsid w:val="00021A64"/>
    <w:rsid w:val="000230FD"/>
    <w:rsid w:val="000240AA"/>
    <w:rsid w:val="00026C40"/>
    <w:rsid w:val="000302CF"/>
    <w:rsid w:val="00030BBA"/>
    <w:rsid w:val="000310AE"/>
    <w:rsid w:val="00032B69"/>
    <w:rsid w:val="000332E9"/>
    <w:rsid w:val="0003511D"/>
    <w:rsid w:val="00040412"/>
    <w:rsid w:val="00040AF0"/>
    <w:rsid w:val="00041096"/>
    <w:rsid w:val="00043D41"/>
    <w:rsid w:val="00044871"/>
    <w:rsid w:val="00047668"/>
    <w:rsid w:val="0005049B"/>
    <w:rsid w:val="00050AD9"/>
    <w:rsid w:val="00060301"/>
    <w:rsid w:val="00062EA2"/>
    <w:rsid w:val="000646EC"/>
    <w:rsid w:val="00067791"/>
    <w:rsid w:val="00067AF6"/>
    <w:rsid w:val="00067E2C"/>
    <w:rsid w:val="00070026"/>
    <w:rsid w:val="00070A33"/>
    <w:rsid w:val="00071F26"/>
    <w:rsid w:val="00074550"/>
    <w:rsid w:val="00080668"/>
    <w:rsid w:val="00083F5E"/>
    <w:rsid w:val="00085309"/>
    <w:rsid w:val="00085665"/>
    <w:rsid w:val="00087C07"/>
    <w:rsid w:val="00091760"/>
    <w:rsid w:val="000930CF"/>
    <w:rsid w:val="0009351A"/>
    <w:rsid w:val="00093673"/>
    <w:rsid w:val="000943D3"/>
    <w:rsid w:val="000A030B"/>
    <w:rsid w:val="000A0768"/>
    <w:rsid w:val="000A4285"/>
    <w:rsid w:val="000A5F8B"/>
    <w:rsid w:val="000A6A73"/>
    <w:rsid w:val="000A7335"/>
    <w:rsid w:val="000A7A47"/>
    <w:rsid w:val="000B0D8E"/>
    <w:rsid w:val="000B12A9"/>
    <w:rsid w:val="000B19D3"/>
    <w:rsid w:val="000B2810"/>
    <w:rsid w:val="000B4F79"/>
    <w:rsid w:val="000B7989"/>
    <w:rsid w:val="000C0AB6"/>
    <w:rsid w:val="000C2254"/>
    <w:rsid w:val="000C70D2"/>
    <w:rsid w:val="000C7620"/>
    <w:rsid w:val="000D0153"/>
    <w:rsid w:val="000D1553"/>
    <w:rsid w:val="000D19B5"/>
    <w:rsid w:val="000D19FC"/>
    <w:rsid w:val="000D264E"/>
    <w:rsid w:val="000E3D0D"/>
    <w:rsid w:val="000E3FE3"/>
    <w:rsid w:val="000E6F20"/>
    <w:rsid w:val="000E6F54"/>
    <w:rsid w:val="000E7681"/>
    <w:rsid w:val="000F1AC9"/>
    <w:rsid w:val="000F207F"/>
    <w:rsid w:val="001011C1"/>
    <w:rsid w:val="001078A2"/>
    <w:rsid w:val="00114C63"/>
    <w:rsid w:val="00121BEE"/>
    <w:rsid w:val="001236BE"/>
    <w:rsid w:val="00133D53"/>
    <w:rsid w:val="00136BE8"/>
    <w:rsid w:val="00137612"/>
    <w:rsid w:val="00142632"/>
    <w:rsid w:val="001543C7"/>
    <w:rsid w:val="0015468B"/>
    <w:rsid w:val="00155815"/>
    <w:rsid w:val="00155D5B"/>
    <w:rsid w:val="00156223"/>
    <w:rsid w:val="0016360E"/>
    <w:rsid w:val="001654BB"/>
    <w:rsid w:val="00165A93"/>
    <w:rsid w:val="00167216"/>
    <w:rsid w:val="001672EE"/>
    <w:rsid w:val="00170FCD"/>
    <w:rsid w:val="00171B67"/>
    <w:rsid w:val="00173023"/>
    <w:rsid w:val="00186518"/>
    <w:rsid w:val="001868C7"/>
    <w:rsid w:val="001910CA"/>
    <w:rsid w:val="00191D3E"/>
    <w:rsid w:val="00191F39"/>
    <w:rsid w:val="00192BE1"/>
    <w:rsid w:val="0019480F"/>
    <w:rsid w:val="00194B9D"/>
    <w:rsid w:val="00195EA2"/>
    <w:rsid w:val="00196B1F"/>
    <w:rsid w:val="001A7913"/>
    <w:rsid w:val="001B2452"/>
    <w:rsid w:val="001B327C"/>
    <w:rsid w:val="001B32B1"/>
    <w:rsid w:val="001B36B1"/>
    <w:rsid w:val="001B420B"/>
    <w:rsid w:val="001B7091"/>
    <w:rsid w:val="001C0CC1"/>
    <w:rsid w:val="001C3A8F"/>
    <w:rsid w:val="001C3E27"/>
    <w:rsid w:val="001C4E91"/>
    <w:rsid w:val="001D2D7F"/>
    <w:rsid w:val="001D3490"/>
    <w:rsid w:val="001D3583"/>
    <w:rsid w:val="001D5E11"/>
    <w:rsid w:val="001E002E"/>
    <w:rsid w:val="001E19D8"/>
    <w:rsid w:val="001E6620"/>
    <w:rsid w:val="001F50BB"/>
    <w:rsid w:val="001F5F3C"/>
    <w:rsid w:val="00201996"/>
    <w:rsid w:val="00201C09"/>
    <w:rsid w:val="0021176A"/>
    <w:rsid w:val="0021462C"/>
    <w:rsid w:val="002149E4"/>
    <w:rsid w:val="00214D84"/>
    <w:rsid w:val="00216788"/>
    <w:rsid w:val="00223DED"/>
    <w:rsid w:val="00225339"/>
    <w:rsid w:val="00225F4C"/>
    <w:rsid w:val="002272DA"/>
    <w:rsid w:val="00231C90"/>
    <w:rsid w:val="00232716"/>
    <w:rsid w:val="002333F5"/>
    <w:rsid w:val="00241A32"/>
    <w:rsid w:val="002447C2"/>
    <w:rsid w:val="00250D1C"/>
    <w:rsid w:val="002543B5"/>
    <w:rsid w:val="002549BF"/>
    <w:rsid w:val="00255FBE"/>
    <w:rsid w:val="00256D47"/>
    <w:rsid w:val="00261276"/>
    <w:rsid w:val="002623A9"/>
    <w:rsid w:val="00262925"/>
    <w:rsid w:val="0026401A"/>
    <w:rsid w:val="00267F86"/>
    <w:rsid w:val="00270684"/>
    <w:rsid w:val="002719BF"/>
    <w:rsid w:val="00272235"/>
    <w:rsid w:val="00272E65"/>
    <w:rsid w:val="00274EEC"/>
    <w:rsid w:val="00283726"/>
    <w:rsid w:val="00285EF9"/>
    <w:rsid w:val="00286BBB"/>
    <w:rsid w:val="00287937"/>
    <w:rsid w:val="0029150C"/>
    <w:rsid w:val="00291B9B"/>
    <w:rsid w:val="002935B0"/>
    <w:rsid w:val="00296031"/>
    <w:rsid w:val="002A09B8"/>
    <w:rsid w:val="002A1756"/>
    <w:rsid w:val="002A305B"/>
    <w:rsid w:val="002A59CA"/>
    <w:rsid w:val="002A6D49"/>
    <w:rsid w:val="002B294B"/>
    <w:rsid w:val="002B30B8"/>
    <w:rsid w:val="002B4D8C"/>
    <w:rsid w:val="002B5B9B"/>
    <w:rsid w:val="002C0439"/>
    <w:rsid w:val="002C06DC"/>
    <w:rsid w:val="002C08DE"/>
    <w:rsid w:val="002C2BA3"/>
    <w:rsid w:val="002C332B"/>
    <w:rsid w:val="002C38BC"/>
    <w:rsid w:val="002C4299"/>
    <w:rsid w:val="002C5CCF"/>
    <w:rsid w:val="002C7DC9"/>
    <w:rsid w:val="002D0E14"/>
    <w:rsid w:val="002D273D"/>
    <w:rsid w:val="002D350A"/>
    <w:rsid w:val="002D3E54"/>
    <w:rsid w:val="002D4DE4"/>
    <w:rsid w:val="002D67CB"/>
    <w:rsid w:val="002E3D98"/>
    <w:rsid w:val="002E4BEF"/>
    <w:rsid w:val="002E5F9C"/>
    <w:rsid w:val="002E635F"/>
    <w:rsid w:val="002E6DDF"/>
    <w:rsid w:val="002F0D72"/>
    <w:rsid w:val="002F25FD"/>
    <w:rsid w:val="002F26B6"/>
    <w:rsid w:val="002F26DA"/>
    <w:rsid w:val="002F2C4A"/>
    <w:rsid w:val="002F3CD9"/>
    <w:rsid w:val="00301120"/>
    <w:rsid w:val="00302A62"/>
    <w:rsid w:val="003037AB"/>
    <w:rsid w:val="00305E74"/>
    <w:rsid w:val="00307FC0"/>
    <w:rsid w:val="0031005E"/>
    <w:rsid w:val="00313395"/>
    <w:rsid w:val="00315424"/>
    <w:rsid w:val="0031720B"/>
    <w:rsid w:val="003213DB"/>
    <w:rsid w:val="003219B7"/>
    <w:rsid w:val="00323CDD"/>
    <w:rsid w:val="00323DC6"/>
    <w:rsid w:val="00323F2A"/>
    <w:rsid w:val="00323FCA"/>
    <w:rsid w:val="00326201"/>
    <w:rsid w:val="0033081C"/>
    <w:rsid w:val="003312C5"/>
    <w:rsid w:val="00333F0A"/>
    <w:rsid w:val="00334DC0"/>
    <w:rsid w:val="003423F8"/>
    <w:rsid w:val="00343F47"/>
    <w:rsid w:val="003440A2"/>
    <w:rsid w:val="00345BE1"/>
    <w:rsid w:val="00347741"/>
    <w:rsid w:val="0035261D"/>
    <w:rsid w:val="0035312C"/>
    <w:rsid w:val="003534A1"/>
    <w:rsid w:val="00353DCA"/>
    <w:rsid w:val="003544C4"/>
    <w:rsid w:val="00356F82"/>
    <w:rsid w:val="00357767"/>
    <w:rsid w:val="003618D1"/>
    <w:rsid w:val="00365D18"/>
    <w:rsid w:val="0036681C"/>
    <w:rsid w:val="00367BC5"/>
    <w:rsid w:val="00373866"/>
    <w:rsid w:val="003741FF"/>
    <w:rsid w:val="003762FC"/>
    <w:rsid w:val="00376C92"/>
    <w:rsid w:val="00382433"/>
    <w:rsid w:val="00382C9A"/>
    <w:rsid w:val="00382F32"/>
    <w:rsid w:val="0038642E"/>
    <w:rsid w:val="0038658C"/>
    <w:rsid w:val="00386C80"/>
    <w:rsid w:val="00387B0E"/>
    <w:rsid w:val="00387E71"/>
    <w:rsid w:val="0039015E"/>
    <w:rsid w:val="003901EA"/>
    <w:rsid w:val="00391691"/>
    <w:rsid w:val="003A39DE"/>
    <w:rsid w:val="003A6449"/>
    <w:rsid w:val="003A6BFF"/>
    <w:rsid w:val="003A7DE6"/>
    <w:rsid w:val="003B121A"/>
    <w:rsid w:val="003B5560"/>
    <w:rsid w:val="003C09D6"/>
    <w:rsid w:val="003C5FA5"/>
    <w:rsid w:val="003D1492"/>
    <w:rsid w:val="003D4FE2"/>
    <w:rsid w:val="003D6310"/>
    <w:rsid w:val="003E0053"/>
    <w:rsid w:val="003E26A1"/>
    <w:rsid w:val="003E57D8"/>
    <w:rsid w:val="003E66C3"/>
    <w:rsid w:val="003E6A5F"/>
    <w:rsid w:val="003E6EC7"/>
    <w:rsid w:val="003F796F"/>
    <w:rsid w:val="00401807"/>
    <w:rsid w:val="00402678"/>
    <w:rsid w:val="0040391F"/>
    <w:rsid w:val="004070EE"/>
    <w:rsid w:val="00407302"/>
    <w:rsid w:val="00412827"/>
    <w:rsid w:val="0041585C"/>
    <w:rsid w:val="00417741"/>
    <w:rsid w:val="004238B4"/>
    <w:rsid w:val="00423A97"/>
    <w:rsid w:val="0042528B"/>
    <w:rsid w:val="0042535B"/>
    <w:rsid w:val="0042594E"/>
    <w:rsid w:val="004268B4"/>
    <w:rsid w:val="00434F31"/>
    <w:rsid w:val="004358DA"/>
    <w:rsid w:val="00437ACD"/>
    <w:rsid w:val="00437FF0"/>
    <w:rsid w:val="00440172"/>
    <w:rsid w:val="00441CE9"/>
    <w:rsid w:val="0044323E"/>
    <w:rsid w:val="00447E11"/>
    <w:rsid w:val="00453810"/>
    <w:rsid w:val="004564A1"/>
    <w:rsid w:val="00457085"/>
    <w:rsid w:val="004575A9"/>
    <w:rsid w:val="004642A3"/>
    <w:rsid w:val="00474286"/>
    <w:rsid w:val="004743FA"/>
    <w:rsid w:val="00480330"/>
    <w:rsid w:val="0048284E"/>
    <w:rsid w:val="0048318A"/>
    <w:rsid w:val="00487E97"/>
    <w:rsid w:val="004926F0"/>
    <w:rsid w:val="00493526"/>
    <w:rsid w:val="004937D5"/>
    <w:rsid w:val="00494A7F"/>
    <w:rsid w:val="004A2950"/>
    <w:rsid w:val="004A3795"/>
    <w:rsid w:val="004A3CB6"/>
    <w:rsid w:val="004A5FAD"/>
    <w:rsid w:val="004B177C"/>
    <w:rsid w:val="004B1BF8"/>
    <w:rsid w:val="004B1D60"/>
    <w:rsid w:val="004B4286"/>
    <w:rsid w:val="004B52E3"/>
    <w:rsid w:val="004B5AB2"/>
    <w:rsid w:val="004B7518"/>
    <w:rsid w:val="004C0932"/>
    <w:rsid w:val="004C6FED"/>
    <w:rsid w:val="004C7E6A"/>
    <w:rsid w:val="004D498A"/>
    <w:rsid w:val="004D5E22"/>
    <w:rsid w:val="004D652B"/>
    <w:rsid w:val="004D7679"/>
    <w:rsid w:val="004D7ACC"/>
    <w:rsid w:val="004E03B7"/>
    <w:rsid w:val="004E246C"/>
    <w:rsid w:val="004E3175"/>
    <w:rsid w:val="004E4EFC"/>
    <w:rsid w:val="004E602A"/>
    <w:rsid w:val="004E6C6F"/>
    <w:rsid w:val="004F0DD4"/>
    <w:rsid w:val="004F2079"/>
    <w:rsid w:val="004F2D75"/>
    <w:rsid w:val="004F5271"/>
    <w:rsid w:val="004F651A"/>
    <w:rsid w:val="004F6B3B"/>
    <w:rsid w:val="004F798C"/>
    <w:rsid w:val="005006E0"/>
    <w:rsid w:val="00501D58"/>
    <w:rsid w:val="00512034"/>
    <w:rsid w:val="00516DBF"/>
    <w:rsid w:val="005201B7"/>
    <w:rsid w:val="005201D0"/>
    <w:rsid w:val="00520481"/>
    <w:rsid w:val="005204E3"/>
    <w:rsid w:val="0052068E"/>
    <w:rsid w:val="00522475"/>
    <w:rsid w:val="00524EBA"/>
    <w:rsid w:val="0053044C"/>
    <w:rsid w:val="00535310"/>
    <w:rsid w:val="00535E8E"/>
    <w:rsid w:val="005418E7"/>
    <w:rsid w:val="0054407B"/>
    <w:rsid w:val="00552818"/>
    <w:rsid w:val="00553804"/>
    <w:rsid w:val="005555E5"/>
    <w:rsid w:val="005559C4"/>
    <w:rsid w:val="00556F1E"/>
    <w:rsid w:val="00560FB4"/>
    <w:rsid w:val="005627FE"/>
    <w:rsid w:val="00565EAA"/>
    <w:rsid w:val="00566F17"/>
    <w:rsid w:val="0057091C"/>
    <w:rsid w:val="00570E12"/>
    <w:rsid w:val="005711C8"/>
    <w:rsid w:val="005714D4"/>
    <w:rsid w:val="0057478B"/>
    <w:rsid w:val="00577582"/>
    <w:rsid w:val="00581D76"/>
    <w:rsid w:val="00581FBB"/>
    <w:rsid w:val="005824C1"/>
    <w:rsid w:val="00585C6D"/>
    <w:rsid w:val="00586E88"/>
    <w:rsid w:val="00590A99"/>
    <w:rsid w:val="00595478"/>
    <w:rsid w:val="005968FB"/>
    <w:rsid w:val="005A77C3"/>
    <w:rsid w:val="005B425C"/>
    <w:rsid w:val="005B563E"/>
    <w:rsid w:val="005B5A47"/>
    <w:rsid w:val="005C06AB"/>
    <w:rsid w:val="005C2DA7"/>
    <w:rsid w:val="005C6070"/>
    <w:rsid w:val="005C7435"/>
    <w:rsid w:val="005C7C2A"/>
    <w:rsid w:val="005D2DD9"/>
    <w:rsid w:val="005D52E4"/>
    <w:rsid w:val="005D7F67"/>
    <w:rsid w:val="005E0CB7"/>
    <w:rsid w:val="005E0ED9"/>
    <w:rsid w:val="005E1819"/>
    <w:rsid w:val="005E1FBD"/>
    <w:rsid w:val="005E26D3"/>
    <w:rsid w:val="005E2A3C"/>
    <w:rsid w:val="005E3892"/>
    <w:rsid w:val="005E3B2C"/>
    <w:rsid w:val="005E422C"/>
    <w:rsid w:val="005E58A9"/>
    <w:rsid w:val="005E61FB"/>
    <w:rsid w:val="005E6838"/>
    <w:rsid w:val="005F0FE3"/>
    <w:rsid w:val="005F4C65"/>
    <w:rsid w:val="006021D2"/>
    <w:rsid w:val="00602759"/>
    <w:rsid w:val="006036A8"/>
    <w:rsid w:val="00605136"/>
    <w:rsid w:val="00605139"/>
    <w:rsid w:val="006111DF"/>
    <w:rsid w:val="00612772"/>
    <w:rsid w:val="00612934"/>
    <w:rsid w:val="00615078"/>
    <w:rsid w:val="0061549B"/>
    <w:rsid w:val="006157B6"/>
    <w:rsid w:val="006209FD"/>
    <w:rsid w:val="006231A6"/>
    <w:rsid w:val="00630332"/>
    <w:rsid w:val="006308EB"/>
    <w:rsid w:val="006314A8"/>
    <w:rsid w:val="006356FC"/>
    <w:rsid w:val="00644EE5"/>
    <w:rsid w:val="00645AC1"/>
    <w:rsid w:val="006476A9"/>
    <w:rsid w:val="00655E81"/>
    <w:rsid w:val="0065665A"/>
    <w:rsid w:val="0065666A"/>
    <w:rsid w:val="00657683"/>
    <w:rsid w:val="00661DA0"/>
    <w:rsid w:val="006747B5"/>
    <w:rsid w:val="006803C1"/>
    <w:rsid w:val="00680FB9"/>
    <w:rsid w:val="0068247C"/>
    <w:rsid w:val="00682AE9"/>
    <w:rsid w:val="006902EA"/>
    <w:rsid w:val="00690A2C"/>
    <w:rsid w:val="00692AE0"/>
    <w:rsid w:val="00692E88"/>
    <w:rsid w:val="006944B2"/>
    <w:rsid w:val="00695386"/>
    <w:rsid w:val="006A1146"/>
    <w:rsid w:val="006A1917"/>
    <w:rsid w:val="006A674C"/>
    <w:rsid w:val="006A7C21"/>
    <w:rsid w:val="006B51AA"/>
    <w:rsid w:val="006B6783"/>
    <w:rsid w:val="006C01A7"/>
    <w:rsid w:val="006C1843"/>
    <w:rsid w:val="006C41CF"/>
    <w:rsid w:val="006C4737"/>
    <w:rsid w:val="006C7341"/>
    <w:rsid w:val="006D1C83"/>
    <w:rsid w:val="006D31AF"/>
    <w:rsid w:val="006D49B7"/>
    <w:rsid w:val="006D673B"/>
    <w:rsid w:val="006E3ACB"/>
    <w:rsid w:val="006F2D31"/>
    <w:rsid w:val="00700599"/>
    <w:rsid w:val="0070182B"/>
    <w:rsid w:val="00702638"/>
    <w:rsid w:val="00702BF9"/>
    <w:rsid w:val="00703FCC"/>
    <w:rsid w:val="00705E08"/>
    <w:rsid w:val="007071DC"/>
    <w:rsid w:val="00707B71"/>
    <w:rsid w:val="00713F5B"/>
    <w:rsid w:val="00714A9A"/>
    <w:rsid w:val="00715D46"/>
    <w:rsid w:val="00715EF4"/>
    <w:rsid w:val="0071671F"/>
    <w:rsid w:val="0072281D"/>
    <w:rsid w:val="007273FB"/>
    <w:rsid w:val="00727A12"/>
    <w:rsid w:val="00730966"/>
    <w:rsid w:val="00730DA0"/>
    <w:rsid w:val="00732990"/>
    <w:rsid w:val="007377CE"/>
    <w:rsid w:val="007454EE"/>
    <w:rsid w:val="00746683"/>
    <w:rsid w:val="00746EDA"/>
    <w:rsid w:val="00746EEA"/>
    <w:rsid w:val="0074770F"/>
    <w:rsid w:val="00761DE5"/>
    <w:rsid w:val="00770C55"/>
    <w:rsid w:val="00773D20"/>
    <w:rsid w:val="007755F1"/>
    <w:rsid w:val="00775715"/>
    <w:rsid w:val="00775803"/>
    <w:rsid w:val="00780AD7"/>
    <w:rsid w:val="00782C0D"/>
    <w:rsid w:val="00784501"/>
    <w:rsid w:val="00787766"/>
    <w:rsid w:val="00787AAB"/>
    <w:rsid w:val="00795CCA"/>
    <w:rsid w:val="00796D24"/>
    <w:rsid w:val="007A2F7F"/>
    <w:rsid w:val="007A413F"/>
    <w:rsid w:val="007A59AF"/>
    <w:rsid w:val="007A7B1B"/>
    <w:rsid w:val="007B03B9"/>
    <w:rsid w:val="007B3F83"/>
    <w:rsid w:val="007B6008"/>
    <w:rsid w:val="007B65AF"/>
    <w:rsid w:val="007B7340"/>
    <w:rsid w:val="007C081C"/>
    <w:rsid w:val="007C18BA"/>
    <w:rsid w:val="007C4326"/>
    <w:rsid w:val="007C55AE"/>
    <w:rsid w:val="007C68AC"/>
    <w:rsid w:val="007D15E5"/>
    <w:rsid w:val="007D1EFD"/>
    <w:rsid w:val="007D428C"/>
    <w:rsid w:val="007D4A2D"/>
    <w:rsid w:val="007D5727"/>
    <w:rsid w:val="007D77A0"/>
    <w:rsid w:val="007E2FE0"/>
    <w:rsid w:val="007E4160"/>
    <w:rsid w:val="007E51B1"/>
    <w:rsid w:val="007F0F34"/>
    <w:rsid w:val="00800BB4"/>
    <w:rsid w:val="008039B2"/>
    <w:rsid w:val="00805208"/>
    <w:rsid w:val="0081224E"/>
    <w:rsid w:val="008128B5"/>
    <w:rsid w:val="008132F5"/>
    <w:rsid w:val="00815423"/>
    <w:rsid w:val="00816F09"/>
    <w:rsid w:val="00817FE3"/>
    <w:rsid w:val="00821853"/>
    <w:rsid w:val="00821B2C"/>
    <w:rsid w:val="0082782F"/>
    <w:rsid w:val="00827D93"/>
    <w:rsid w:val="0083029C"/>
    <w:rsid w:val="008306B6"/>
    <w:rsid w:val="008312EA"/>
    <w:rsid w:val="00831E1B"/>
    <w:rsid w:val="00831E87"/>
    <w:rsid w:val="0083216B"/>
    <w:rsid w:val="0083273B"/>
    <w:rsid w:val="00832E57"/>
    <w:rsid w:val="00833396"/>
    <w:rsid w:val="0083423F"/>
    <w:rsid w:val="008353D6"/>
    <w:rsid w:val="00835760"/>
    <w:rsid w:val="00835A96"/>
    <w:rsid w:val="008362D0"/>
    <w:rsid w:val="0084262E"/>
    <w:rsid w:val="00846F7D"/>
    <w:rsid w:val="008472F7"/>
    <w:rsid w:val="00856473"/>
    <w:rsid w:val="008568E7"/>
    <w:rsid w:val="00857179"/>
    <w:rsid w:val="00857253"/>
    <w:rsid w:val="00857C35"/>
    <w:rsid w:val="0086080C"/>
    <w:rsid w:val="00860E0C"/>
    <w:rsid w:val="00862E4F"/>
    <w:rsid w:val="00862E5F"/>
    <w:rsid w:val="00863303"/>
    <w:rsid w:val="0086542D"/>
    <w:rsid w:val="00865564"/>
    <w:rsid w:val="00865E96"/>
    <w:rsid w:val="00871197"/>
    <w:rsid w:val="00874318"/>
    <w:rsid w:val="00877518"/>
    <w:rsid w:val="008878CE"/>
    <w:rsid w:val="00892E1B"/>
    <w:rsid w:val="00894C85"/>
    <w:rsid w:val="00895752"/>
    <w:rsid w:val="00895B35"/>
    <w:rsid w:val="00896862"/>
    <w:rsid w:val="0089771C"/>
    <w:rsid w:val="008A0375"/>
    <w:rsid w:val="008A18E7"/>
    <w:rsid w:val="008A2A84"/>
    <w:rsid w:val="008A2E0B"/>
    <w:rsid w:val="008A3416"/>
    <w:rsid w:val="008B2F80"/>
    <w:rsid w:val="008B5B22"/>
    <w:rsid w:val="008B7F81"/>
    <w:rsid w:val="008C10D0"/>
    <w:rsid w:val="008C4377"/>
    <w:rsid w:val="008C4F3C"/>
    <w:rsid w:val="008D1806"/>
    <w:rsid w:val="008D2C82"/>
    <w:rsid w:val="008D37AC"/>
    <w:rsid w:val="008E0A90"/>
    <w:rsid w:val="008E2347"/>
    <w:rsid w:val="008E243C"/>
    <w:rsid w:val="008E3759"/>
    <w:rsid w:val="008E3898"/>
    <w:rsid w:val="008E3E24"/>
    <w:rsid w:val="008E4EBB"/>
    <w:rsid w:val="008E57D4"/>
    <w:rsid w:val="008E5E16"/>
    <w:rsid w:val="008F04F2"/>
    <w:rsid w:val="008F2257"/>
    <w:rsid w:val="008F4574"/>
    <w:rsid w:val="008F4CB3"/>
    <w:rsid w:val="008F58C0"/>
    <w:rsid w:val="008F6798"/>
    <w:rsid w:val="008F725B"/>
    <w:rsid w:val="00900246"/>
    <w:rsid w:val="00900AD9"/>
    <w:rsid w:val="00900B5C"/>
    <w:rsid w:val="00901A0E"/>
    <w:rsid w:val="00902C23"/>
    <w:rsid w:val="00902CB2"/>
    <w:rsid w:val="00903541"/>
    <w:rsid w:val="00911922"/>
    <w:rsid w:val="00914B8B"/>
    <w:rsid w:val="00914FD3"/>
    <w:rsid w:val="00916C22"/>
    <w:rsid w:val="009259B8"/>
    <w:rsid w:val="00927A67"/>
    <w:rsid w:val="009303E1"/>
    <w:rsid w:val="00933C22"/>
    <w:rsid w:val="00936A5F"/>
    <w:rsid w:val="00941CD1"/>
    <w:rsid w:val="009429E9"/>
    <w:rsid w:val="00945C3A"/>
    <w:rsid w:val="00945DD3"/>
    <w:rsid w:val="00946336"/>
    <w:rsid w:val="00947F64"/>
    <w:rsid w:val="009501FE"/>
    <w:rsid w:val="0095291A"/>
    <w:rsid w:val="009547C7"/>
    <w:rsid w:val="009571B0"/>
    <w:rsid w:val="0095773E"/>
    <w:rsid w:val="00957C62"/>
    <w:rsid w:val="00965C9E"/>
    <w:rsid w:val="00966769"/>
    <w:rsid w:val="00971226"/>
    <w:rsid w:val="00973942"/>
    <w:rsid w:val="009762A8"/>
    <w:rsid w:val="0097708C"/>
    <w:rsid w:val="0098208E"/>
    <w:rsid w:val="009871DB"/>
    <w:rsid w:val="00987DCA"/>
    <w:rsid w:val="00990440"/>
    <w:rsid w:val="009919B8"/>
    <w:rsid w:val="00991AD8"/>
    <w:rsid w:val="009924C0"/>
    <w:rsid w:val="00993553"/>
    <w:rsid w:val="00993F2A"/>
    <w:rsid w:val="00995737"/>
    <w:rsid w:val="00996F11"/>
    <w:rsid w:val="009A11EC"/>
    <w:rsid w:val="009A32A1"/>
    <w:rsid w:val="009A4990"/>
    <w:rsid w:val="009A58FD"/>
    <w:rsid w:val="009A6E71"/>
    <w:rsid w:val="009B1A30"/>
    <w:rsid w:val="009B2270"/>
    <w:rsid w:val="009B2A8A"/>
    <w:rsid w:val="009B6D95"/>
    <w:rsid w:val="009B75C2"/>
    <w:rsid w:val="009C007A"/>
    <w:rsid w:val="009D2525"/>
    <w:rsid w:val="009D3ACE"/>
    <w:rsid w:val="009D3EC3"/>
    <w:rsid w:val="009D521D"/>
    <w:rsid w:val="009E34BE"/>
    <w:rsid w:val="009E6567"/>
    <w:rsid w:val="009F519B"/>
    <w:rsid w:val="009F5822"/>
    <w:rsid w:val="009F597A"/>
    <w:rsid w:val="009F5A26"/>
    <w:rsid w:val="00A000D2"/>
    <w:rsid w:val="00A01677"/>
    <w:rsid w:val="00A03EE5"/>
    <w:rsid w:val="00A050EE"/>
    <w:rsid w:val="00A06711"/>
    <w:rsid w:val="00A236B9"/>
    <w:rsid w:val="00A3174B"/>
    <w:rsid w:val="00A347D0"/>
    <w:rsid w:val="00A36D23"/>
    <w:rsid w:val="00A37F02"/>
    <w:rsid w:val="00A41068"/>
    <w:rsid w:val="00A41899"/>
    <w:rsid w:val="00A5141C"/>
    <w:rsid w:val="00A52272"/>
    <w:rsid w:val="00A536DA"/>
    <w:rsid w:val="00A55458"/>
    <w:rsid w:val="00A653FD"/>
    <w:rsid w:val="00A661D7"/>
    <w:rsid w:val="00A72B24"/>
    <w:rsid w:val="00A735F0"/>
    <w:rsid w:val="00A752F5"/>
    <w:rsid w:val="00A773FA"/>
    <w:rsid w:val="00A8124C"/>
    <w:rsid w:val="00A8255E"/>
    <w:rsid w:val="00A8446C"/>
    <w:rsid w:val="00A86704"/>
    <w:rsid w:val="00A9209B"/>
    <w:rsid w:val="00A93351"/>
    <w:rsid w:val="00A93837"/>
    <w:rsid w:val="00A955E6"/>
    <w:rsid w:val="00A956DA"/>
    <w:rsid w:val="00A9574B"/>
    <w:rsid w:val="00A958A8"/>
    <w:rsid w:val="00A9610B"/>
    <w:rsid w:val="00A96508"/>
    <w:rsid w:val="00A97133"/>
    <w:rsid w:val="00A9726E"/>
    <w:rsid w:val="00A9767E"/>
    <w:rsid w:val="00AA44E6"/>
    <w:rsid w:val="00AA454A"/>
    <w:rsid w:val="00AA52E3"/>
    <w:rsid w:val="00AA60CC"/>
    <w:rsid w:val="00AB4B34"/>
    <w:rsid w:val="00AB763D"/>
    <w:rsid w:val="00AC1AA8"/>
    <w:rsid w:val="00AC2D63"/>
    <w:rsid w:val="00AC3F9F"/>
    <w:rsid w:val="00AC4928"/>
    <w:rsid w:val="00AD05E6"/>
    <w:rsid w:val="00AD5D21"/>
    <w:rsid w:val="00AD688A"/>
    <w:rsid w:val="00AE020D"/>
    <w:rsid w:val="00AE460B"/>
    <w:rsid w:val="00AE5D73"/>
    <w:rsid w:val="00AE73AC"/>
    <w:rsid w:val="00AF02DB"/>
    <w:rsid w:val="00AF32B8"/>
    <w:rsid w:val="00AF4472"/>
    <w:rsid w:val="00AF4D16"/>
    <w:rsid w:val="00AF5467"/>
    <w:rsid w:val="00B00DF7"/>
    <w:rsid w:val="00B012E5"/>
    <w:rsid w:val="00B025AA"/>
    <w:rsid w:val="00B02718"/>
    <w:rsid w:val="00B030F6"/>
    <w:rsid w:val="00B0726C"/>
    <w:rsid w:val="00B07BF7"/>
    <w:rsid w:val="00B11B3B"/>
    <w:rsid w:val="00B13CAD"/>
    <w:rsid w:val="00B207CA"/>
    <w:rsid w:val="00B22914"/>
    <w:rsid w:val="00B22CBF"/>
    <w:rsid w:val="00B26DB9"/>
    <w:rsid w:val="00B32227"/>
    <w:rsid w:val="00B326A0"/>
    <w:rsid w:val="00B33502"/>
    <w:rsid w:val="00B35FC8"/>
    <w:rsid w:val="00B362A3"/>
    <w:rsid w:val="00B36869"/>
    <w:rsid w:val="00B36980"/>
    <w:rsid w:val="00B44BB4"/>
    <w:rsid w:val="00B454D7"/>
    <w:rsid w:val="00B516A0"/>
    <w:rsid w:val="00B51C80"/>
    <w:rsid w:val="00B52623"/>
    <w:rsid w:val="00B53627"/>
    <w:rsid w:val="00B53E6B"/>
    <w:rsid w:val="00B55454"/>
    <w:rsid w:val="00B56AF0"/>
    <w:rsid w:val="00B57A9C"/>
    <w:rsid w:val="00B6042F"/>
    <w:rsid w:val="00B62992"/>
    <w:rsid w:val="00B63976"/>
    <w:rsid w:val="00B6404C"/>
    <w:rsid w:val="00B65FEA"/>
    <w:rsid w:val="00B672FD"/>
    <w:rsid w:val="00B67710"/>
    <w:rsid w:val="00B73F90"/>
    <w:rsid w:val="00B75E52"/>
    <w:rsid w:val="00B75F5E"/>
    <w:rsid w:val="00B77ABA"/>
    <w:rsid w:val="00B80367"/>
    <w:rsid w:val="00B819C8"/>
    <w:rsid w:val="00B83525"/>
    <w:rsid w:val="00B8374B"/>
    <w:rsid w:val="00B83954"/>
    <w:rsid w:val="00B83FFF"/>
    <w:rsid w:val="00B84E55"/>
    <w:rsid w:val="00B908CC"/>
    <w:rsid w:val="00B9219D"/>
    <w:rsid w:val="00B96321"/>
    <w:rsid w:val="00BA0069"/>
    <w:rsid w:val="00BA0355"/>
    <w:rsid w:val="00BA2655"/>
    <w:rsid w:val="00BA7AA7"/>
    <w:rsid w:val="00BA7D55"/>
    <w:rsid w:val="00BB5BD4"/>
    <w:rsid w:val="00BC1475"/>
    <w:rsid w:val="00BC5AE2"/>
    <w:rsid w:val="00BC7962"/>
    <w:rsid w:val="00BD05B7"/>
    <w:rsid w:val="00BD2223"/>
    <w:rsid w:val="00BD45B8"/>
    <w:rsid w:val="00BD4A84"/>
    <w:rsid w:val="00BD5907"/>
    <w:rsid w:val="00BE11D8"/>
    <w:rsid w:val="00BE3C19"/>
    <w:rsid w:val="00BE4BAF"/>
    <w:rsid w:val="00BE57FE"/>
    <w:rsid w:val="00BE5DD5"/>
    <w:rsid w:val="00BE64BB"/>
    <w:rsid w:val="00BE6BD3"/>
    <w:rsid w:val="00BF13C2"/>
    <w:rsid w:val="00BF1DA6"/>
    <w:rsid w:val="00BF2C0F"/>
    <w:rsid w:val="00BF37F5"/>
    <w:rsid w:val="00BF7FB9"/>
    <w:rsid w:val="00C02209"/>
    <w:rsid w:val="00C05237"/>
    <w:rsid w:val="00C06164"/>
    <w:rsid w:val="00C06668"/>
    <w:rsid w:val="00C140CF"/>
    <w:rsid w:val="00C14FCC"/>
    <w:rsid w:val="00C16387"/>
    <w:rsid w:val="00C22314"/>
    <w:rsid w:val="00C31446"/>
    <w:rsid w:val="00C34877"/>
    <w:rsid w:val="00C45184"/>
    <w:rsid w:val="00C45A5E"/>
    <w:rsid w:val="00C4654E"/>
    <w:rsid w:val="00C50C0C"/>
    <w:rsid w:val="00C5222B"/>
    <w:rsid w:val="00C56452"/>
    <w:rsid w:val="00C61760"/>
    <w:rsid w:val="00C63EAA"/>
    <w:rsid w:val="00C66EA5"/>
    <w:rsid w:val="00C773BF"/>
    <w:rsid w:val="00C77519"/>
    <w:rsid w:val="00C80C97"/>
    <w:rsid w:val="00C81C74"/>
    <w:rsid w:val="00C82CF2"/>
    <w:rsid w:val="00C84A2C"/>
    <w:rsid w:val="00C85438"/>
    <w:rsid w:val="00C87DB0"/>
    <w:rsid w:val="00C91507"/>
    <w:rsid w:val="00C9159B"/>
    <w:rsid w:val="00C92235"/>
    <w:rsid w:val="00C945D6"/>
    <w:rsid w:val="00C947AA"/>
    <w:rsid w:val="00CA4BD9"/>
    <w:rsid w:val="00CA756A"/>
    <w:rsid w:val="00CB0086"/>
    <w:rsid w:val="00CB0E67"/>
    <w:rsid w:val="00CB2974"/>
    <w:rsid w:val="00CB404A"/>
    <w:rsid w:val="00CB4481"/>
    <w:rsid w:val="00CB53E4"/>
    <w:rsid w:val="00CC13E0"/>
    <w:rsid w:val="00CC2325"/>
    <w:rsid w:val="00CC2CF1"/>
    <w:rsid w:val="00CC516C"/>
    <w:rsid w:val="00CC5B4B"/>
    <w:rsid w:val="00CC717C"/>
    <w:rsid w:val="00CD29FE"/>
    <w:rsid w:val="00CD49CC"/>
    <w:rsid w:val="00CE03E6"/>
    <w:rsid w:val="00CE1795"/>
    <w:rsid w:val="00CE4477"/>
    <w:rsid w:val="00CE4B9B"/>
    <w:rsid w:val="00CE7A0A"/>
    <w:rsid w:val="00CF0096"/>
    <w:rsid w:val="00D07152"/>
    <w:rsid w:val="00D10B07"/>
    <w:rsid w:val="00D111CD"/>
    <w:rsid w:val="00D113A0"/>
    <w:rsid w:val="00D17DE2"/>
    <w:rsid w:val="00D206C5"/>
    <w:rsid w:val="00D221B5"/>
    <w:rsid w:val="00D268EF"/>
    <w:rsid w:val="00D27AC5"/>
    <w:rsid w:val="00D3284E"/>
    <w:rsid w:val="00D40DF0"/>
    <w:rsid w:val="00D41AD1"/>
    <w:rsid w:val="00D463A9"/>
    <w:rsid w:val="00D51BA9"/>
    <w:rsid w:val="00D648CD"/>
    <w:rsid w:val="00D6635D"/>
    <w:rsid w:val="00D669F2"/>
    <w:rsid w:val="00D67253"/>
    <w:rsid w:val="00D7247C"/>
    <w:rsid w:val="00D724AA"/>
    <w:rsid w:val="00D72A52"/>
    <w:rsid w:val="00D75803"/>
    <w:rsid w:val="00D76548"/>
    <w:rsid w:val="00D778F7"/>
    <w:rsid w:val="00D77F49"/>
    <w:rsid w:val="00D80C0D"/>
    <w:rsid w:val="00D821C3"/>
    <w:rsid w:val="00D83A98"/>
    <w:rsid w:val="00D84729"/>
    <w:rsid w:val="00D87331"/>
    <w:rsid w:val="00D87FF7"/>
    <w:rsid w:val="00D965C0"/>
    <w:rsid w:val="00DA0AFA"/>
    <w:rsid w:val="00DA1F22"/>
    <w:rsid w:val="00DA4BC9"/>
    <w:rsid w:val="00DA5350"/>
    <w:rsid w:val="00DA78B0"/>
    <w:rsid w:val="00DB20F4"/>
    <w:rsid w:val="00DB3EB2"/>
    <w:rsid w:val="00DB7FD8"/>
    <w:rsid w:val="00DC3C80"/>
    <w:rsid w:val="00DC3C82"/>
    <w:rsid w:val="00DC4B12"/>
    <w:rsid w:val="00DC549F"/>
    <w:rsid w:val="00DC671E"/>
    <w:rsid w:val="00DD041F"/>
    <w:rsid w:val="00DD23F2"/>
    <w:rsid w:val="00DD39D6"/>
    <w:rsid w:val="00DD7963"/>
    <w:rsid w:val="00DD7EDC"/>
    <w:rsid w:val="00DE05BF"/>
    <w:rsid w:val="00DE076B"/>
    <w:rsid w:val="00DE4D56"/>
    <w:rsid w:val="00DE54D8"/>
    <w:rsid w:val="00DE703D"/>
    <w:rsid w:val="00DE77F7"/>
    <w:rsid w:val="00DF15AF"/>
    <w:rsid w:val="00DF1EA0"/>
    <w:rsid w:val="00DF2ECD"/>
    <w:rsid w:val="00DF49CA"/>
    <w:rsid w:val="00DF66B7"/>
    <w:rsid w:val="00E0292C"/>
    <w:rsid w:val="00E05E27"/>
    <w:rsid w:val="00E06876"/>
    <w:rsid w:val="00E07CAB"/>
    <w:rsid w:val="00E13F35"/>
    <w:rsid w:val="00E21BFA"/>
    <w:rsid w:val="00E23A92"/>
    <w:rsid w:val="00E32074"/>
    <w:rsid w:val="00E32566"/>
    <w:rsid w:val="00E34408"/>
    <w:rsid w:val="00E41A3A"/>
    <w:rsid w:val="00E42D0A"/>
    <w:rsid w:val="00E521AC"/>
    <w:rsid w:val="00E52E51"/>
    <w:rsid w:val="00E54855"/>
    <w:rsid w:val="00E565D1"/>
    <w:rsid w:val="00E61C11"/>
    <w:rsid w:val="00E6669E"/>
    <w:rsid w:val="00E70758"/>
    <w:rsid w:val="00E71204"/>
    <w:rsid w:val="00E74EE3"/>
    <w:rsid w:val="00E7646A"/>
    <w:rsid w:val="00E766EC"/>
    <w:rsid w:val="00E76AEE"/>
    <w:rsid w:val="00E82169"/>
    <w:rsid w:val="00E82879"/>
    <w:rsid w:val="00E87CDF"/>
    <w:rsid w:val="00E908D3"/>
    <w:rsid w:val="00E93456"/>
    <w:rsid w:val="00E93A5C"/>
    <w:rsid w:val="00E95432"/>
    <w:rsid w:val="00EA0293"/>
    <w:rsid w:val="00EA0AF7"/>
    <w:rsid w:val="00EA698E"/>
    <w:rsid w:val="00EA70BB"/>
    <w:rsid w:val="00EB002A"/>
    <w:rsid w:val="00EB0605"/>
    <w:rsid w:val="00EB1B48"/>
    <w:rsid w:val="00EB7968"/>
    <w:rsid w:val="00EC17C7"/>
    <w:rsid w:val="00ED1BB7"/>
    <w:rsid w:val="00ED3353"/>
    <w:rsid w:val="00ED3ECC"/>
    <w:rsid w:val="00ED4BF7"/>
    <w:rsid w:val="00ED5979"/>
    <w:rsid w:val="00ED6843"/>
    <w:rsid w:val="00EE321A"/>
    <w:rsid w:val="00EE38BA"/>
    <w:rsid w:val="00EE6B81"/>
    <w:rsid w:val="00EF40B1"/>
    <w:rsid w:val="00F04C5D"/>
    <w:rsid w:val="00F05E38"/>
    <w:rsid w:val="00F07BE5"/>
    <w:rsid w:val="00F10633"/>
    <w:rsid w:val="00F10FFA"/>
    <w:rsid w:val="00F1364B"/>
    <w:rsid w:val="00F20330"/>
    <w:rsid w:val="00F22B3F"/>
    <w:rsid w:val="00F24ADD"/>
    <w:rsid w:val="00F253FC"/>
    <w:rsid w:val="00F271AA"/>
    <w:rsid w:val="00F317E6"/>
    <w:rsid w:val="00F34315"/>
    <w:rsid w:val="00F34B7F"/>
    <w:rsid w:val="00F34CD8"/>
    <w:rsid w:val="00F35583"/>
    <w:rsid w:val="00F365E4"/>
    <w:rsid w:val="00F410DD"/>
    <w:rsid w:val="00F411AA"/>
    <w:rsid w:val="00F444F9"/>
    <w:rsid w:val="00F50AFF"/>
    <w:rsid w:val="00F50F39"/>
    <w:rsid w:val="00F51DF8"/>
    <w:rsid w:val="00F52CFA"/>
    <w:rsid w:val="00F56514"/>
    <w:rsid w:val="00F60589"/>
    <w:rsid w:val="00F6215E"/>
    <w:rsid w:val="00F6228C"/>
    <w:rsid w:val="00F67232"/>
    <w:rsid w:val="00F767DA"/>
    <w:rsid w:val="00F771CE"/>
    <w:rsid w:val="00F77300"/>
    <w:rsid w:val="00F80585"/>
    <w:rsid w:val="00F80F45"/>
    <w:rsid w:val="00F810FB"/>
    <w:rsid w:val="00F83C5E"/>
    <w:rsid w:val="00F85BD5"/>
    <w:rsid w:val="00F90470"/>
    <w:rsid w:val="00F9144D"/>
    <w:rsid w:val="00F920D3"/>
    <w:rsid w:val="00FA1A43"/>
    <w:rsid w:val="00FA2AAD"/>
    <w:rsid w:val="00FA3EFF"/>
    <w:rsid w:val="00FA4774"/>
    <w:rsid w:val="00FA4A26"/>
    <w:rsid w:val="00FA6656"/>
    <w:rsid w:val="00FA780F"/>
    <w:rsid w:val="00FA7D40"/>
    <w:rsid w:val="00FB0272"/>
    <w:rsid w:val="00FB0F87"/>
    <w:rsid w:val="00FB2664"/>
    <w:rsid w:val="00FB31BA"/>
    <w:rsid w:val="00FB34DD"/>
    <w:rsid w:val="00FB7747"/>
    <w:rsid w:val="00FC198B"/>
    <w:rsid w:val="00FC260C"/>
    <w:rsid w:val="00FC2E6F"/>
    <w:rsid w:val="00FC680B"/>
    <w:rsid w:val="00FC7A11"/>
    <w:rsid w:val="00FD02BE"/>
    <w:rsid w:val="00FD057A"/>
    <w:rsid w:val="00FD18CC"/>
    <w:rsid w:val="00FD2723"/>
    <w:rsid w:val="00FE5CFE"/>
    <w:rsid w:val="00FE6620"/>
    <w:rsid w:val="00FE7C00"/>
    <w:rsid w:val="00FF2D7C"/>
    <w:rsid w:val="00FF2DA5"/>
    <w:rsid w:val="00FF34F9"/>
    <w:rsid w:val="00FF3D5C"/>
    <w:rsid w:val="00FF3E4D"/>
    <w:rsid w:val="00FF489A"/>
    <w:rsid w:val="00FF4AE7"/>
    <w:rsid w:val="00FF51E1"/>
    <w:rsid w:val="00FF6A9C"/>
    <w:rsid w:val="00FF7203"/>
    <w:rsid w:val="00FF7D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511B4"/>
  <w15:chartTrackingRefBased/>
  <w15:docId w15:val="{2C8F0681-E56C-49D8-968D-32A9CDC21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071D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semiHidden/>
    <w:unhideWhenUsed/>
    <w:qFormat/>
    <w:rsid w:val="00B44BB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link w:val="Pealkiri3Mrk"/>
    <w:uiPriority w:val="9"/>
    <w:qFormat/>
    <w:rsid w:val="00367BC5"/>
    <w:pPr>
      <w:spacing w:before="100" w:beforeAutospacing="1" w:after="100" w:afterAutospacing="1"/>
      <w:outlineLvl w:val="2"/>
    </w:pPr>
    <w:rPr>
      <w:rFonts w:eastAsia="Times New Roman"/>
      <w:b/>
      <w:bCs/>
      <w:kern w:val="0"/>
      <w:sz w:val="27"/>
      <w:szCs w:val="27"/>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070A33"/>
    <w:rPr>
      <w:sz w:val="16"/>
      <w:szCs w:val="16"/>
    </w:rPr>
  </w:style>
  <w:style w:type="paragraph" w:styleId="Kommentaaritekst">
    <w:name w:val="annotation text"/>
    <w:basedOn w:val="Normaallaad"/>
    <w:link w:val="KommentaaritekstMrk"/>
    <w:uiPriority w:val="99"/>
    <w:unhideWhenUsed/>
    <w:rsid w:val="00070A33"/>
    <w:rPr>
      <w:kern w:val="0"/>
      <w:sz w:val="20"/>
      <w:szCs w:val="20"/>
      <w14:ligatures w14:val="none"/>
    </w:rPr>
  </w:style>
  <w:style w:type="character" w:customStyle="1" w:styleId="KommentaaritekstMrk">
    <w:name w:val="Kommentaari tekst Märk"/>
    <w:basedOn w:val="Liguvaikefont"/>
    <w:link w:val="Kommentaaritekst"/>
    <w:uiPriority w:val="99"/>
    <w:rsid w:val="00070A33"/>
    <w:rPr>
      <w:kern w:val="0"/>
      <w:sz w:val="20"/>
      <w:szCs w:val="20"/>
      <w14:ligatures w14:val="none"/>
    </w:rPr>
  </w:style>
  <w:style w:type="paragraph" w:styleId="Loendilik">
    <w:name w:val="List Paragraph"/>
    <w:basedOn w:val="Normaallaad"/>
    <w:uiPriority w:val="34"/>
    <w:qFormat/>
    <w:rsid w:val="002D350A"/>
    <w:pPr>
      <w:ind w:left="720"/>
      <w:contextualSpacing/>
    </w:pPr>
  </w:style>
  <w:style w:type="paragraph" w:customStyle="1" w:styleId="msonormal0">
    <w:name w:val="msonormal"/>
    <w:basedOn w:val="Normaallaad"/>
    <w:rsid w:val="002D350A"/>
    <w:pPr>
      <w:spacing w:before="100" w:beforeAutospacing="1" w:after="100" w:afterAutospacing="1"/>
    </w:pPr>
    <w:rPr>
      <w:rFonts w:eastAsia="Times New Roman"/>
      <w:kern w:val="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D41AD1"/>
    <w:rPr>
      <w:b/>
      <w:bCs/>
      <w:kern w:val="2"/>
      <w14:ligatures w14:val="standardContextual"/>
    </w:rPr>
  </w:style>
  <w:style w:type="character" w:customStyle="1" w:styleId="KommentaariteemaMrk">
    <w:name w:val="Kommentaari teema Märk"/>
    <w:basedOn w:val="KommentaaritekstMrk"/>
    <w:link w:val="Kommentaariteema"/>
    <w:uiPriority w:val="99"/>
    <w:semiHidden/>
    <w:rsid w:val="00D41AD1"/>
    <w:rPr>
      <w:b/>
      <w:bCs/>
      <w:kern w:val="0"/>
      <w:sz w:val="20"/>
      <w:szCs w:val="20"/>
      <w14:ligatures w14:val="none"/>
    </w:rPr>
  </w:style>
  <w:style w:type="paragraph" w:styleId="Redaktsioon">
    <w:name w:val="Revision"/>
    <w:hidden/>
    <w:uiPriority w:val="99"/>
    <w:semiHidden/>
    <w:rsid w:val="004E03B7"/>
  </w:style>
  <w:style w:type="character" w:customStyle="1" w:styleId="Pealkiri3Mrk">
    <w:name w:val="Pealkiri 3 Märk"/>
    <w:basedOn w:val="Liguvaikefont"/>
    <w:link w:val="Pealkiri3"/>
    <w:uiPriority w:val="9"/>
    <w:rsid w:val="00367BC5"/>
    <w:rPr>
      <w:rFonts w:eastAsia="Times New Roman"/>
      <w:b/>
      <w:bCs/>
      <w:kern w:val="0"/>
      <w:sz w:val="27"/>
      <w:szCs w:val="27"/>
      <w:lang w:eastAsia="et-EE"/>
      <w14:ligatures w14:val="none"/>
    </w:rPr>
  </w:style>
  <w:style w:type="character" w:styleId="Tugev">
    <w:name w:val="Strong"/>
    <w:basedOn w:val="Liguvaikefont"/>
    <w:uiPriority w:val="22"/>
    <w:qFormat/>
    <w:rsid w:val="00367BC5"/>
    <w:rPr>
      <w:b/>
      <w:bCs/>
    </w:rPr>
  </w:style>
  <w:style w:type="paragraph" w:styleId="Normaallaadveeb">
    <w:name w:val="Normal (Web)"/>
    <w:basedOn w:val="Normaallaad"/>
    <w:uiPriority w:val="99"/>
    <w:semiHidden/>
    <w:unhideWhenUsed/>
    <w:rsid w:val="00367BC5"/>
    <w:pPr>
      <w:spacing w:before="100" w:beforeAutospacing="1" w:after="100" w:afterAutospacing="1"/>
    </w:pPr>
    <w:rPr>
      <w:rFonts w:eastAsia="Times New Roman"/>
      <w:kern w:val="0"/>
      <w:lang w:eastAsia="et-EE"/>
      <w14:ligatures w14:val="none"/>
    </w:rPr>
  </w:style>
  <w:style w:type="character" w:customStyle="1" w:styleId="mm">
    <w:name w:val="mm"/>
    <w:basedOn w:val="Liguvaikefont"/>
    <w:rsid w:val="00367BC5"/>
  </w:style>
  <w:style w:type="character" w:styleId="Hperlink">
    <w:name w:val="Hyperlink"/>
    <w:basedOn w:val="Liguvaikefont"/>
    <w:uiPriority w:val="99"/>
    <w:unhideWhenUsed/>
    <w:rsid w:val="00367BC5"/>
    <w:rPr>
      <w:color w:val="0000FF"/>
      <w:u w:val="single"/>
    </w:rPr>
  </w:style>
  <w:style w:type="paragraph" w:styleId="Vahedeta">
    <w:name w:val="No Spacing"/>
    <w:uiPriority w:val="1"/>
    <w:qFormat/>
    <w:rsid w:val="00D778F7"/>
    <w:pPr>
      <w:jc w:val="both"/>
    </w:pPr>
    <w:rPr>
      <w:rFonts w:ascii="Arial" w:eastAsia="Times New Roman" w:hAnsi="Arial"/>
      <w:kern w:val="0"/>
      <w:sz w:val="20"/>
      <w:szCs w:val="22"/>
      <w:lang w:eastAsia="et-EE"/>
      <w14:ligatures w14:val="none"/>
    </w:rPr>
  </w:style>
  <w:style w:type="paragraph" w:customStyle="1" w:styleId="pf0">
    <w:name w:val="pf0"/>
    <w:basedOn w:val="Normaallaad"/>
    <w:rsid w:val="00B0726C"/>
    <w:pPr>
      <w:spacing w:before="100" w:beforeAutospacing="1" w:after="100" w:afterAutospacing="1"/>
    </w:pPr>
    <w:rPr>
      <w:rFonts w:eastAsia="Times New Roman"/>
      <w:kern w:val="0"/>
      <w:lang w:eastAsia="et-EE"/>
      <w14:ligatures w14:val="none"/>
    </w:rPr>
  </w:style>
  <w:style w:type="character" w:customStyle="1" w:styleId="cf01">
    <w:name w:val="cf01"/>
    <w:basedOn w:val="Liguvaikefont"/>
    <w:rsid w:val="00B0726C"/>
    <w:rPr>
      <w:rFonts w:ascii="Segoe UI" w:hAnsi="Segoe UI" w:cs="Segoe UI" w:hint="default"/>
      <w:i/>
      <w:iCs/>
      <w:sz w:val="18"/>
      <w:szCs w:val="18"/>
    </w:rPr>
  </w:style>
  <w:style w:type="character" w:customStyle="1" w:styleId="cf11">
    <w:name w:val="cf11"/>
    <w:basedOn w:val="Liguvaikefont"/>
    <w:rsid w:val="00B0726C"/>
    <w:rPr>
      <w:rFonts w:ascii="Segoe UI" w:hAnsi="Segoe UI" w:cs="Segoe UI" w:hint="default"/>
      <w:i/>
      <w:iCs/>
      <w:sz w:val="18"/>
      <w:szCs w:val="18"/>
      <w:shd w:val="clear" w:color="auto" w:fill="FFFF00"/>
    </w:rPr>
  </w:style>
  <w:style w:type="paragraph" w:styleId="Pis">
    <w:name w:val="header"/>
    <w:basedOn w:val="Normaallaad"/>
    <w:link w:val="PisMrk"/>
    <w:uiPriority w:val="99"/>
    <w:unhideWhenUsed/>
    <w:rsid w:val="006157B6"/>
    <w:pPr>
      <w:tabs>
        <w:tab w:val="center" w:pos="4536"/>
        <w:tab w:val="right" w:pos="9072"/>
      </w:tabs>
    </w:pPr>
  </w:style>
  <w:style w:type="character" w:customStyle="1" w:styleId="PisMrk">
    <w:name w:val="Päis Märk"/>
    <w:basedOn w:val="Liguvaikefont"/>
    <w:link w:val="Pis"/>
    <w:uiPriority w:val="99"/>
    <w:rsid w:val="006157B6"/>
  </w:style>
  <w:style w:type="paragraph" w:styleId="Jalus">
    <w:name w:val="footer"/>
    <w:basedOn w:val="Normaallaad"/>
    <w:link w:val="JalusMrk"/>
    <w:uiPriority w:val="99"/>
    <w:unhideWhenUsed/>
    <w:rsid w:val="006157B6"/>
    <w:pPr>
      <w:tabs>
        <w:tab w:val="center" w:pos="4536"/>
        <w:tab w:val="right" w:pos="9072"/>
      </w:tabs>
    </w:pPr>
  </w:style>
  <w:style w:type="character" w:customStyle="1" w:styleId="JalusMrk">
    <w:name w:val="Jalus Märk"/>
    <w:basedOn w:val="Liguvaikefont"/>
    <w:link w:val="Jalus"/>
    <w:uiPriority w:val="99"/>
    <w:rsid w:val="006157B6"/>
  </w:style>
  <w:style w:type="character" w:customStyle="1" w:styleId="Pealkiri2Mrk">
    <w:name w:val="Pealkiri 2 Märk"/>
    <w:basedOn w:val="Liguvaikefont"/>
    <w:link w:val="Pealkiri2"/>
    <w:uiPriority w:val="9"/>
    <w:semiHidden/>
    <w:rsid w:val="00B44BB4"/>
    <w:rPr>
      <w:rFonts w:asciiTheme="majorHAnsi" w:eastAsiaTheme="majorEastAsia" w:hAnsiTheme="majorHAnsi" w:cstheme="majorBidi"/>
      <w:color w:val="2F5496" w:themeColor="accent1" w:themeShade="BF"/>
      <w:sz w:val="26"/>
      <w:szCs w:val="26"/>
    </w:rPr>
  </w:style>
  <w:style w:type="character" w:customStyle="1" w:styleId="Pealkiri1Mrk">
    <w:name w:val="Pealkiri 1 Märk"/>
    <w:basedOn w:val="Liguvaikefont"/>
    <w:link w:val="Pealkiri1"/>
    <w:uiPriority w:val="9"/>
    <w:rsid w:val="007071DC"/>
    <w:rPr>
      <w:rFonts w:asciiTheme="majorHAnsi" w:eastAsiaTheme="majorEastAsia" w:hAnsiTheme="majorHAnsi" w:cstheme="majorBidi"/>
      <w:color w:val="2F5496" w:themeColor="accent1" w:themeShade="BF"/>
      <w:sz w:val="32"/>
      <w:szCs w:val="32"/>
    </w:rPr>
  </w:style>
  <w:style w:type="paragraph" w:customStyle="1" w:styleId="Default">
    <w:name w:val="Default"/>
    <w:rsid w:val="008D1806"/>
    <w:pPr>
      <w:autoSpaceDE w:val="0"/>
      <w:autoSpaceDN w:val="0"/>
      <w:adjustRightInd w:val="0"/>
    </w:pPr>
    <w:rPr>
      <w:color w:val="000000"/>
      <w:kern w:val="0"/>
      <w14:ligatures w14:val="none"/>
    </w:rPr>
  </w:style>
  <w:style w:type="character" w:styleId="Lahendamatamainimine">
    <w:name w:val="Unresolved Mention"/>
    <w:basedOn w:val="Liguvaikefont"/>
    <w:uiPriority w:val="99"/>
    <w:semiHidden/>
    <w:unhideWhenUsed/>
    <w:rsid w:val="005E38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875">
      <w:bodyDiv w:val="1"/>
      <w:marLeft w:val="0"/>
      <w:marRight w:val="0"/>
      <w:marTop w:val="0"/>
      <w:marBottom w:val="0"/>
      <w:divBdr>
        <w:top w:val="none" w:sz="0" w:space="0" w:color="auto"/>
        <w:left w:val="none" w:sz="0" w:space="0" w:color="auto"/>
        <w:bottom w:val="none" w:sz="0" w:space="0" w:color="auto"/>
        <w:right w:val="none" w:sz="0" w:space="0" w:color="auto"/>
      </w:divBdr>
    </w:div>
    <w:div w:id="218637702">
      <w:bodyDiv w:val="1"/>
      <w:marLeft w:val="0"/>
      <w:marRight w:val="0"/>
      <w:marTop w:val="0"/>
      <w:marBottom w:val="0"/>
      <w:divBdr>
        <w:top w:val="none" w:sz="0" w:space="0" w:color="auto"/>
        <w:left w:val="none" w:sz="0" w:space="0" w:color="auto"/>
        <w:bottom w:val="none" w:sz="0" w:space="0" w:color="auto"/>
        <w:right w:val="none" w:sz="0" w:space="0" w:color="auto"/>
      </w:divBdr>
    </w:div>
    <w:div w:id="337779667">
      <w:bodyDiv w:val="1"/>
      <w:marLeft w:val="0"/>
      <w:marRight w:val="0"/>
      <w:marTop w:val="0"/>
      <w:marBottom w:val="0"/>
      <w:divBdr>
        <w:top w:val="none" w:sz="0" w:space="0" w:color="auto"/>
        <w:left w:val="none" w:sz="0" w:space="0" w:color="auto"/>
        <w:bottom w:val="none" w:sz="0" w:space="0" w:color="auto"/>
        <w:right w:val="none" w:sz="0" w:space="0" w:color="auto"/>
      </w:divBdr>
    </w:div>
    <w:div w:id="364720506">
      <w:bodyDiv w:val="1"/>
      <w:marLeft w:val="0"/>
      <w:marRight w:val="0"/>
      <w:marTop w:val="0"/>
      <w:marBottom w:val="0"/>
      <w:divBdr>
        <w:top w:val="none" w:sz="0" w:space="0" w:color="auto"/>
        <w:left w:val="none" w:sz="0" w:space="0" w:color="auto"/>
        <w:bottom w:val="none" w:sz="0" w:space="0" w:color="auto"/>
        <w:right w:val="none" w:sz="0" w:space="0" w:color="auto"/>
      </w:divBdr>
    </w:div>
    <w:div w:id="429929475">
      <w:bodyDiv w:val="1"/>
      <w:marLeft w:val="0"/>
      <w:marRight w:val="0"/>
      <w:marTop w:val="0"/>
      <w:marBottom w:val="0"/>
      <w:divBdr>
        <w:top w:val="none" w:sz="0" w:space="0" w:color="auto"/>
        <w:left w:val="none" w:sz="0" w:space="0" w:color="auto"/>
        <w:bottom w:val="none" w:sz="0" w:space="0" w:color="auto"/>
        <w:right w:val="none" w:sz="0" w:space="0" w:color="auto"/>
      </w:divBdr>
    </w:div>
    <w:div w:id="649748927">
      <w:bodyDiv w:val="1"/>
      <w:marLeft w:val="0"/>
      <w:marRight w:val="0"/>
      <w:marTop w:val="0"/>
      <w:marBottom w:val="0"/>
      <w:divBdr>
        <w:top w:val="none" w:sz="0" w:space="0" w:color="auto"/>
        <w:left w:val="none" w:sz="0" w:space="0" w:color="auto"/>
        <w:bottom w:val="none" w:sz="0" w:space="0" w:color="auto"/>
        <w:right w:val="none" w:sz="0" w:space="0" w:color="auto"/>
      </w:divBdr>
    </w:div>
    <w:div w:id="671376666">
      <w:bodyDiv w:val="1"/>
      <w:marLeft w:val="0"/>
      <w:marRight w:val="0"/>
      <w:marTop w:val="0"/>
      <w:marBottom w:val="0"/>
      <w:divBdr>
        <w:top w:val="none" w:sz="0" w:space="0" w:color="auto"/>
        <w:left w:val="none" w:sz="0" w:space="0" w:color="auto"/>
        <w:bottom w:val="none" w:sz="0" w:space="0" w:color="auto"/>
        <w:right w:val="none" w:sz="0" w:space="0" w:color="auto"/>
      </w:divBdr>
    </w:div>
    <w:div w:id="761267736">
      <w:bodyDiv w:val="1"/>
      <w:marLeft w:val="0"/>
      <w:marRight w:val="0"/>
      <w:marTop w:val="0"/>
      <w:marBottom w:val="0"/>
      <w:divBdr>
        <w:top w:val="none" w:sz="0" w:space="0" w:color="auto"/>
        <w:left w:val="none" w:sz="0" w:space="0" w:color="auto"/>
        <w:bottom w:val="none" w:sz="0" w:space="0" w:color="auto"/>
        <w:right w:val="none" w:sz="0" w:space="0" w:color="auto"/>
      </w:divBdr>
    </w:div>
    <w:div w:id="809634814">
      <w:bodyDiv w:val="1"/>
      <w:marLeft w:val="0"/>
      <w:marRight w:val="0"/>
      <w:marTop w:val="0"/>
      <w:marBottom w:val="0"/>
      <w:divBdr>
        <w:top w:val="none" w:sz="0" w:space="0" w:color="auto"/>
        <w:left w:val="none" w:sz="0" w:space="0" w:color="auto"/>
        <w:bottom w:val="none" w:sz="0" w:space="0" w:color="auto"/>
        <w:right w:val="none" w:sz="0" w:space="0" w:color="auto"/>
      </w:divBdr>
    </w:div>
    <w:div w:id="954991989">
      <w:bodyDiv w:val="1"/>
      <w:marLeft w:val="0"/>
      <w:marRight w:val="0"/>
      <w:marTop w:val="0"/>
      <w:marBottom w:val="0"/>
      <w:divBdr>
        <w:top w:val="none" w:sz="0" w:space="0" w:color="auto"/>
        <w:left w:val="none" w:sz="0" w:space="0" w:color="auto"/>
        <w:bottom w:val="none" w:sz="0" w:space="0" w:color="auto"/>
        <w:right w:val="none" w:sz="0" w:space="0" w:color="auto"/>
      </w:divBdr>
    </w:div>
    <w:div w:id="1007559937">
      <w:bodyDiv w:val="1"/>
      <w:marLeft w:val="0"/>
      <w:marRight w:val="0"/>
      <w:marTop w:val="0"/>
      <w:marBottom w:val="0"/>
      <w:divBdr>
        <w:top w:val="none" w:sz="0" w:space="0" w:color="auto"/>
        <w:left w:val="none" w:sz="0" w:space="0" w:color="auto"/>
        <w:bottom w:val="none" w:sz="0" w:space="0" w:color="auto"/>
        <w:right w:val="none" w:sz="0" w:space="0" w:color="auto"/>
      </w:divBdr>
    </w:div>
    <w:div w:id="1289315383">
      <w:bodyDiv w:val="1"/>
      <w:marLeft w:val="0"/>
      <w:marRight w:val="0"/>
      <w:marTop w:val="0"/>
      <w:marBottom w:val="0"/>
      <w:divBdr>
        <w:top w:val="none" w:sz="0" w:space="0" w:color="auto"/>
        <w:left w:val="none" w:sz="0" w:space="0" w:color="auto"/>
        <w:bottom w:val="none" w:sz="0" w:space="0" w:color="auto"/>
        <w:right w:val="none" w:sz="0" w:space="0" w:color="auto"/>
      </w:divBdr>
    </w:div>
    <w:div w:id="1292663171">
      <w:bodyDiv w:val="1"/>
      <w:marLeft w:val="0"/>
      <w:marRight w:val="0"/>
      <w:marTop w:val="0"/>
      <w:marBottom w:val="0"/>
      <w:divBdr>
        <w:top w:val="none" w:sz="0" w:space="0" w:color="auto"/>
        <w:left w:val="none" w:sz="0" w:space="0" w:color="auto"/>
        <w:bottom w:val="none" w:sz="0" w:space="0" w:color="auto"/>
        <w:right w:val="none" w:sz="0" w:space="0" w:color="auto"/>
      </w:divBdr>
    </w:div>
    <w:div w:id="1361784229">
      <w:bodyDiv w:val="1"/>
      <w:marLeft w:val="0"/>
      <w:marRight w:val="0"/>
      <w:marTop w:val="0"/>
      <w:marBottom w:val="0"/>
      <w:divBdr>
        <w:top w:val="none" w:sz="0" w:space="0" w:color="auto"/>
        <w:left w:val="none" w:sz="0" w:space="0" w:color="auto"/>
        <w:bottom w:val="none" w:sz="0" w:space="0" w:color="auto"/>
        <w:right w:val="none" w:sz="0" w:space="0" w:color="auto"/>
      </w:divBdr>
    </w:div>
    <w:div w:id="1600675470">
      <w:bodyDiv w:val="1"/>
      <w:marLeft w:val="0"/>
      <w:marRight w:val="0"/>
      <w:marTop w:val="0"/>
      <w:marBottom w:val="0"/>
      <w:divBdr>
        <w:top w:val="none" w:sz="0" w:space="0" w:color="auto"/>
        <w:left w:val="none" w:sz="0" w:space="0" w:color="auto"/>
        <w:bottom w:val="none" w:sz="0" w:space="0" w:color="auto"/>
        <w:right w:val="none" w:sz="0" w:space="0" w:color="auto"/>
      </w:divBdr>
    </w:div>
    <w:div w:id="1953125243">
      <w:bodyDiv w:val="1"/>
      <w:marLeft w:val="0"/>
      <w:marRight w:val="0"/>
      <w:marTop w:val="0"/>
      <w:marBottom w:val="0"/>
      <w:divBdr>
        <w:top w:val="none" w:sz="0" w:space="0" w:color="auto"/>
        <w:left w:val="none" w:sz="0" w:space="0" w:color="auto"/>
        <w:bottom w:val="none" w:sz="0" w:space="0" w:color="auto"/>
        <w:right w:val="none" w:sz="0" w:space="0" w:color="auto"/>
      </w:divBdr>
    </w:div>
    <w:div w:id="2053377834">
      <w:bodyDiv w:val="1"/>
      <w:marLeft w:val="0"/>
      <w:marRight w:val="0"/>
      <w:marTop w:val="0"/>
      <w:marBottom w:val="0"/>
      <w:divBdr>
        <w:top w:val="none" w:sz="0" w:space="0" w:color="auto"/>
        <w:left w:val="none" w:sz="0" w:space="0" w:color="auto"/>
        <w:bottom w:val="none" w:sz="0" w:space="0" w:color="auto"/>
        <w:right w:val="none" w:sz="0" w:space="0" w:color="auto"/>
      </w:divBdr>
    </w:div>
    <w:div w:id="206386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495D3-B595-404B-8309-D0446ABC3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14</Pages>
  <Words>4877</Words>
  <Characters>28288</Characters>
  <Application>Microsoft Office Word</Application>
  <DocSecurity>0</DocSecurity>
  <Lines>235</Lines>
  <Paragraphs>66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Iivika Sale</cp:lastModifiedBy>
  <cp:revision>18</cp:revision>
  <cp:lastPrinted>2023-12-04T07:21:00Z</cp:lastPrinted>
  <dcterms:created xsi:type="dcterms:W3CDTF">2024-01-11T13:11:00Z</dcterms:created>
  <dcterms:modified xsi:type="dcterms:W3CDTF">2024-03-04T18:14:00Z</dcterms:modified>
</cp:coreProperties>
</file>